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15FA094D" w:rsidR="000C1121" w:rsidRPr="00E4570F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noProof/>
          <w:sz w:val="20"/>
          <w:szCs w:val="20"/>
          <w:lang w:val="pl-PL"/>
        </w:rPr>
      </w:pPr>
      <w:r w:rsidRPr="00E4570F">
        <w:rPr>
          <w:rFonts w:ascii="Arial" w:hAnsi="Arial" w:cs="Arial"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8605B8" wp14:editId="6905AEFB">
                <wp:simplePos x="0" y="0"/>
                <wp:positionH relativeFrom="column">
                  <wp:posOffset>-384810</wp:posOffset>
                </wp:positionH>
                <wp:positionV relativeFrom="paragraph">
                  <wp:posOffset>-1345565</wp:posOffset>
                </wp:positionV>
                <wp:extent cx="6743700" cy="11430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23" y="390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3" y="390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1EA6791" w:rsidR="00384F6E" w:rsidRPr="007D0022" w:rsidRDefault="003772ED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Informacja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Prasowa</w:t>
                              </w:r>
                              <w:proofErr w:type="spellEnd"/>
                            </w:p>
                            <w:p w14:paraId="180ACDF2" w14:textId="45038715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3pt;margin-top:-105.95pt;width:531pt;height:90pt;z-index:251657216" coordorigin="223,390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3;top:390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1EA6791" w:rsidR="00384F6E" w:rsidRPr="007D0022" w:rsidRDefault="003772ED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Informacja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Prasowa</w:t>
                        </w:r>
                        <w:proofErr w:type="spellEnd"/>
                      </w:p>
                      <w:p w14:paraId="180ACDF2" w14:textId="45038715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A67CD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>Marzec</w:t>
      </w:r>
      <w:r w:rsidR="008015B1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84752A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>202</w:t>
      </w:r>
      <w:r w:rsidR="008015B1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>4</w:t>
      </w:r>
      <w:r w:rsidR="00AB255F" w:rsidRPr="00E4570F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808A7">
        <w:rPr>
          <w:rFonts w:ascii="Arial" w:hAnsi="Arial" w:cs="Arial"/>
          <w:noProof/>
          <w:sz w:val="20"/>
          <w:szCs w:val="20"/>
          <w:lang w:val="pl-PL"/>
        </w:rPr>
        <w:t>/2</w:t>
      </w:r>
    </w:p>
    <w:p w14:paraId="15977199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A808A7">
        <w:rPr>
          <w:rFonts w:ascii="Arial" w:hAnsi="Arial" w:cs="Arial"/>
          <w:sz w:val="20"/>
          <w:szCs w:val="20"/>
          <w:u w:val="single"/>
          <w:lang w:val="pl-PL"/>
        </w:rPr>
        <w:t xml:space="preserve">Linde </w:t>
      </w:r>
      <w:proofErr w:type="spellStart"/>
      <w:r w:rsidRPr="00A808A7">
        <w:rPr>
          <w:rFonts w:ascii="Arial" w:hAnsi="Arial" w:cs="Arial"/>
          <w:sz w:val="20"/>
          <w:szCs w:val="20"/>
          <w:u w:val="single"/>
          <w:lang w:val="pl-PL"/>
        </w:rPr>
        <w:t>Material</w:t>
      </w:r>
      <w:proofErr w:type="spellEnd"/>
      <w:r w:rsidRPr="00A808A7">
        <w:rPr>
          <w:rFonts w:ascii="Arial" w:hAnsi="Arial" w:cs="Arial"/>
          <w:sz w:val="20"/>
          <w:szCs w:val="20"/>
          <w:u w:val="single"/>
          <w:lang w:val="pl-PL"/>
        </w:rPr>
        <w:t xml:space="preserve"> Handling zwycięzcą w plebiscycie czytelników "</w:t>
      </w:r>
      <w:proofErr w:type="spellStart"/>
      <w:r w:rsidRPr="00A808A7">
        <w:rPr>
          <w:rFonts w:ascii="Arial" w:hAnsi="Arial" w:cs="Arial"/>
          <w:sz w:val="20"/>
          <w:szCs w:val="20"/>
          <w:u w:val="single"/>
          <w:lang w:val="pl-PL"/>
        </w:rPr>
        <w:t>Industrial</w:t>
      </w:r>
      <w:proofErr w:type="spellEnd"/>
      <w:r w:rsidRPr="00A808A7">
        <w:rPr>
          <w:rFonts w:ascii="Arial" w:hAnsi="Arial" w:cs="Arial"/>
          <w:sz w:val="20"/>
          <w:szCs w:val="20"/>
          <w:u w:val="single"/>
          <w:lang w:val="pl-PL"/>
        </w:rPr>
        <w:t xml:space="preserve"> Trucks and Accessories" </w:t>
      </w:r>
    </w:p>
    <w:p w14:paraId="4C4E34B4" w14:textId="77777777" w:rsidR="00240C21" w:rsidRDefault="00240C21" w:rsidP="00A808A7">
      <w:p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53AC497" w14:textId="6399BA79" w:rsidR="00A808A7" w:rsidRPr="00576151" w:rsidRDefault="00A808A7" w:rsidP="00A808A7">
      <w:pPr>
        <w:spacing w:line="360" w:lineRule="auto"/>
        <w:rPr>
          <w:rFonts w:ascii="Arial" w:hAnsi="Arial" w:cs="Arial"/>
          <w:u w:val="single"/>
          <w:lang w:val="pl-PL"/>
        </w:rPr>
      </w:pPr>
      <w:r w:rsidRPr="00576151">
        <w:rPr>
          <w:rFonts w:ascii="Arial" w:hAnsi="Arial" w:cs="Arial"/>
          <w:b/>
          <w:bCs/>
          <w:lang w:val="pl-PL"/>
        </w:rPr>
        <w:t xml:space="preserve">Linde </w:t>
      </w:r>
      <w:proofErr w:type="spellStart"/>
      <w:r w:rsidRPr="00576151">
        <w:rPr>
          <w:rFonts w:ascii="Arial" w:hAnsi="Arial" w:cs="Arial"/>
          <w:b/>
          <w:bCs/>
          <w:lang w:val="pl-PL"/>
        </w:rPr>
        <w:t>Material</w:t>
      </w:r>
      <w:proofErr w:type="spellEnd"/>
      <w:r w:rsidRPr="00576151">
        <w:rPr>
          <w:rFonts w:ascii="Arial" w:hAnsi="Arial" w:cs="Arial"/>
          <w:b/>
          <w:bCs/>
          <w:lang w:val="pl-PL"/>
        </w:rPr>
        <w:t xml:space="preserve"> Handling uhonorowana nagrodą "</w:t>
      </w:r>
      <w:proofErr w:type="spellStart"/>
      <w:r w:rsidRPr="00576151">
        <w:rPr>
          <w:rFonts w:ascii="Arial" w:hAnsi="Arial" w:cs="Arial"/>
          <w:b/>
          <w:bCs/>
          <w:lang w:val="pl-PL"/>
        </w:rPr>
        <w:t>materialfluss</w:t>
      </w:r>
      <w:proofErr w:type="spellEnd"/>
      <w:r w:rsidRPr="00576151">
        <w:rPr>
          <w:rFonts w:ascii="Arial" w:hAnsi="Arial" w:cs="Arial"/>
          <w:u w:val="single"/>
          <w:lang w:val="pl-PL"/>
        </w:rPr>
        <w:t>"</w:t>
      </w:r>
    </w:p>
    <w:p w14:paraId="4A94BA88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u w:val="single"/>
          <w:lang w:val="pl-PL"/>
        </w:rPr>
      </w:pPr>
    </w:p>
    <w:p w14:paraId="46C4DFE7" w14:textId="5EA1AE9E" w:rsidR="00A808A7" w:rsidRPr="00A808A7" w:rsidRDefault="00A808A7" w:rsidP="00A808A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A808A7">
        <w:rPr>
          <w:rFonts w:ascii="Arial" w:hAnsi="Arial" w:cs="Arial"/>
          <w:b/>
          <w:bCs/>
          <w:sz w:val="20"/>
          <w:szCs w:val="20"/>
          <w:lang w:val="pl-PL"/>
        </w:rPr>
        <w:t xml:space="preserve">Aschaffenburg, 15 marca 2024 - Linde </w:t>
      </w:r>
      <w:proofErr w:type="spellStart"/>
      <w:r w:rsidRPr="00A808A7">
        <w:rPr>
          <w:rFonts w:ascii="Arial" w:hAnsi="Arial" w:cs="Arial"/>
          <w:b/>
          <w:bCs/>
          <w:sz w:val="20"/>
          <w:szCs w:val="20"/>
          <w:lang w:val="pl-PL"/>
        </w:rPr>
        <w:t>Material</w:t>
      </w:r>
      <w:proofErr w:type="spellEnd"/>
      <w:r w:rsidRPr="00A808A7">
        <w:rPr>
          <w:rFonts w:ascii="Arial" w:hAnsi="Arial" w:cs="Arial"/>
          <w:b/>
          <w:bCs/>
          <w:sz w:val="20"/>
          <w:szCs w:val="20"/>
          <w:lang w:val="pl-PL"/>
        </w:rPr>
        <w:t xml:space="preserve"> Handling (MH) zajęła pierwsze miejsce w kategorii "Wózki przemysłowe i akcesoria" w konkursie "</w:t>
      </w:r>
      <w:proofErr w:type="spellStart"/>
      <w:r w:rsidRPr="00A808A7">
        <w:rPr>
          <w:rFonts w:ascii="Arial" w:hAnsi="Arial" w:cs="Arial"/>
          <w:b/>
          <w:bCs/>
          <w:sz w:val="20"/>
          <w:szCs w:val="20"/>
          <w:lang w:val="pl-PL"/>
        </w:rPr>
        <w:t>materialfluss</w:t>
      </w:r>
      <w:proofErr w:type="spellEnd"/>
      <w:r w:rsidRPr="00A808A7">
        <w:rPr>
          <w:rFonts w:ascii="Arial" w:hAnsi="Arial" w:cs="Arial"/>
          <w:b/>
          <w:bCs/>
          <w:sz w:val="20"/>
          <w:szCs w:val="20"/>
          <w:lang w:val="pl-PL"/>
        </w:rPr>
        <w:t xml:space="preserve"> PRODUKT ROKU 2024". Seria elektrycznych wózków widłowych Linde X35 do X50 zdobyła uznanie ekspertów branżowych i otrzymała najwięcej głosów. Linde MH odniosła kolejny sukces dzięki opartemu na sztucznej inteligencji rozwiązaniu "Linde Energy Manager", które zajęło drugie miejsce w kategorii "Logistyka i transport". Celem nagrody jest wyróżnienie innowacji w branży logistycznej i </w:t>
      </w:r>
      <w:proofErr w:type="spellStart"/>
      <w:r w:rsidRPr="00A808A7">
        <w:rPr>
          <w:rFonts w:ascii="Arial" w:hAnsi="Arial" w:cs="Arial"/>
          <w:b/>
          <w:bCs/>
          <w:sz w:val="20"/>
          <w:szCs w:val="20"/>
          <w:lang w:val="pl-PL"/>
        </w:rPr>
        <w:t>intralogistycznej</w:t>
      </w:r>
      <w:proofErr w:type="spellEnd"/>
      <w:r w:rsidRPr="00A808A7">
        <w:rPr>
          <w:rFonts w:ascii="Arial" w:hAnsi="Arial" w:cs="Arial"/>
          <w:b/>
          <w:bCs/>
          <w:sz w:val="20"/>
          <w:szCs w:val="20"/>
          <w:lang w:val="pl-PL"/>
        </w:rPr>
        <w:t>. Ceremonia wręczenia nagród odbyła się 13 marca</w:t>
      </w:r>
      <w:r w:rsidR="00C82AAE">
        <w:rPr>
          <w:rFonts w:ascii="Arial" w:hAnsi="Arial" w:cs="Arial"/>
          <w:b/>
          <w:bCs/>
          <w:sz w:val="20"/>
          <w:szCs w:val="20"/>
          <w:lang w:val="pl-PL"/>
        </w:rPr>
        <w:t xml:space="preserve"> 2024</w:t>
      </w:r>
      <w:r w:rsidRPr="00A808A7">
        <w:rPr>
          <w:rFonts w:ascii="Arial" w:hAnsi="Arial" w:cs="Arial"/>
          <w:b/>
          <w:bCs/>
          <w:sz w:val="20"/>
          <w:szCs w:val="20"/>
          <w:lang w:val="pl-PL"/>
        </w:rPr>
        <w:t xml:space="preserve"> w Monachium.</w:t>
      </w:r>
    </w:p>
    <w:p w14:paraId="09CE7B5C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33A8EC97" w14:textId="7BB4C8B3" w:rsidR="005273E1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A808A7">
        <w:rPr>
          <w:rFonts w:ascii="Arial" w:hAnsi="Arial" w:cs="Arial"/>
          <w:sz w:val="20"/>
          <w:szCs w:val="20"/>
          <w:lang w:val="pl-PL"/>
        </w:rPr>
        <w:t>Po raz piąty magazyn branżowy "</w:t>
      </w:r>
      <w:proofErr w:type="spellStart"/>
      <w:r w:rsidRPr="00A808A7">
        <w:rPr>
          <w:rFonts w:ascii="Arial" w:hAnsi="Arial" w:cs="Arial"/>
          <w:sz w:val="20"/>
          <w:szCs w:val="20"/>
          <w:lang w:val="pl-PL"/>
        </w:rPr>
        <w:t>materialfluss</w:t>
      </w:r>
      <w:proofErr w:type="spellEnd"/>
      <w:r w:rsidRPr="00A808A7">
        <w:rPr>
          <w:rFonts w:ascii="Arial" w:hAnsi="Arial" w:cs="Arial"/>
          <w:sz w:val="20"/>
          <w:szCs w:val="20"/>
          <w:lang w:val="pl-PL"/>
        </w:rPr>
        <w:t xml:space="preserve">", wydawany przez WEKA Business </w:t>
      </w:r>
      <w:proofErr w:type="spellStart"/>
      <w:r w:rsidRPr="00A808A7">
        <w:rPr>
          <w:rFonts w:ascii="Arial" w:hAnsi="Arial" w:cs="Arial"/>
          <w:sz w:val="20"/>
          <w:szCs w:val="20"/>
          <w:lang w:val="pl-PL"/>
        </w:rPr>
        <w:t>Medien</w:t>
      </w:r>
      <w:proofErr w:type="spellEnd"/>
      <w:r w:rsidRPr="00A808A7">
        <w:rPr>
          <w:rFonts w:ascii="Arial" w:hAnsi="Arial" w:cs="Arial"/>
          <w:sz w:val="20"/>
          <w:szCs w:val="20"/>
          <w:lang w:val="pl-PL"/>
        </w:rPr>
        <w:t xml:space="preserve">, poszukiwał zaawansowanych technicznie, innowacyjnych produktów i rozwiązań, które oferują znaczące korzyści dla klientów. Firmy mogły przesyłać zgłoszenia w </w:t>
      </w:r>
      <w:r w:rsidR="00EF201D">
        <w:rPr>
          <w:rFonts w:ascii="Arial" w:hAnsi="Arial" w:cs="Arial"/>
          <w:sz w:val="20"/>
          <w:szCs w:val="20"/>
          <w:lang w:val="pl-PL"/>
        </w:rPr>
        <w:t>-</w:t>
      </w:r>
      <w:r w:rsidR="00EF201D" w:rsidRPr="00A808A7">
        <w:rPr>
          <w:rFonts w:ascii="Arial" w:hAnsi="Arial" w:cs="Arial"/>
          <w:sz w:val="20"/>
          <w:szCs w:val="20"/>
          <w:lang w:val="pl-PL"/>
        </w:rPr>
        <w:t xml:space="preserve"> </w:t>
      </w:r>
      <w:r w:rsidRPr="00A808A7">
        <w:rPr>
          <w:rFonts w:ascii="Arial" w:hAnsi="Arial" w:cs="Arial"/>
          <w:sz w:val="20"/>
          <w:szCs w:val="20"/>
          <w:lang w:val="pl-PL"/>
        </w:rPr>
        <w:t xml:space="preserve">kategoriach: </w:t>
      </w:r>
    </w:p>
    <w:p w14:paraId="4257CB29" w14:textId="77777777" w:rsidR="005273E1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"Przechowywanie, regały i wyposażenie magazynów", </w:t>
      </w:r>
    </w:p>
    <w:p w14:paraId="261A787F" w14:textId="77777777" w:rsidR="005273E1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"Systemy kompletacji zamówień", </w:t>
      </w:r>
    </w:p>
    <w:p w14:paraId="6BD5E2E5" w14:textId="77777777" w:rsidR="005273E1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"Pakowanie i wysyłka", </w:t>
      </w:r>
    </w:p>
    <w:p w14:paraId="0B854DD2" w14:textId="77777777" w:rsidR="005273E1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"Technologia przenośników i podnoszenia", </w:t>
      </w:r>
    </w:p>
    <w:p w14:paraId="4F9444FE" w14:textId="77777777" w:rsidR="00EF201D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"Wózki przemysłowe i akcesoria", </w:t>
      </w:r>
    </w:p>
    <w:p w14:paraId="0D9E9013" w14:textId="61846B0B" w:rsidR="00EF201D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>"Logistyka i transport"</w:t>
      </w:r>
    </w:p>
    <w:p w14:paraId="17D17E6A" w14:textId="7D785D41" w:rsidR="00253D68" w:rsidRDefault="00A808A7" w:rsidP="005273E1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"Projekt roku". </w:t>
      </w:r>
    </w:p>
    <w:p w14:paraId="515F351D" w14:textId="5B16E163" w:rsidR="00A808A7" w:rsidRPr="00576151" w:rsidRDefault="00A808A7" w:rsidP="00253D68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sz w:val="20"/>
          <w:szCs w:val="20"/>
          <w:lang w:val="pl-PL"/>
        </w:rPr>
        <w:t xml:space="preserve">Wszystkie zgłoszenia zostały szczegółowo przedstawione czytelnikom w specjalnym wydaniu, a jednocześnie uruchomiono głosowanie na portalu internetowym. Po około dwóch i pół miesiącach, głosowanie online zakończyło się 18 lutego.  </w:t>
      </w:r>
    </w:p>
    <w:p w14:paraId="4C857852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3765B303" w14:textId="2B97784E" w:rsidR="00A808A7" w:rsidRPr="00576151" w:rsidRDefault="00A808A7" w:rsidP="00A808A7">
      <w:pPr>
        <w:spacing w:line="360" w:lineRule="auto"/>
        <w:rPr>
          <w:rFonts w:ascii="Arial" w:hAnsi="Arial" w:cs="Arial"/>
          <w:b/>
          <w:bCs/>
          <w:lang w:val="pl-PL"/>
        </w:rPr>
      </w:pPr>
      <w:r w:rsidRPr="00576151">
        <w:rPr>
          <w:rFonts w:ascii="Arial" w:hAnsi="Arial" w:cs="Arial"/>
          <w:b/>
          <w:bCs/>
          <w:lang w:val="pl-PL"/>
        </w:rPr>
        <w:t xml:space="preserve">Elektryczne wózki widłowe Linde X35 - X50: wysoka wydajność, niższa emisja </w:t>
      </w:r>
    </w:p>
    <w:p w14:paraId="53915008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08B829DD" w14:textId="4FF04DCB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A808A7">
        <w:rPr>
          <w:rFonts w:ascii="Arial" w:hAnsi="Arial" w:cs="Arial"/>
          <w:sz w:val="20"/>
          <w:szCs w:val="20"/>
          <w:lang w:val="pl-PL"/>
        </w:rPr>
        <w:t xml:space="preserve">W kategorii "Wózki przemysłowe i akcesoria" największe wrażenie na publiczności zrobiły elektryczne wózki widłowe Linde X35 - X50 o udźwigu od 3,5 do 5,0 ton. Po raz pierwszy akumulatorowe wózki widłowe z przeciwwagą mogą teraz przenosić ładunki w wymagających </w:t>
      </w:r>
      <w:r>
        <w:rPr>
          <w:rFonts w:ascii="Arial" w:hAnsi="Arial" w:cs="Arial"/>
          <w:sz w:val="20"/>
          <w:szCs w:val="20"/>
          <w:lang w:val="pl-PL"/>
        </w:rPr>
        <w:t>aplikacjach</w:t>
      </w:r>
      <w:r w:rsidRPr="00A808A7">
        <w:rPr>
          <w:rFonts w:ascii="Arial" w:hAnsi="Arial" w:cs="Arial"/>
          <w:sz w:val="20"/>
          <w:szCs w:val="20"/>
          <w:lang w:val="pl-PL"/>
        </w:rPr>
        <w:t xml:space="preserve"> zewnętrznych przy niskim poziomie hałasu i emisji a jednocześnie są tak samo mocne, wytrzymałe i wygodne, jak wózki Linde wyposażone w silniki spalinowe. Pomaga to firmom o wysokich wymaganiach dotyczących wydajności pojazdów, takich jak te z branży papierniczej, </w:t>
      </w:r>
      <w:r w:rsidRPr="00A808A7">
        <w:rPr>
          <w:rFonts w:ascii="Arial" w:hAnsi="Arial" w:cs="Arial"/>
          <w:sz w:val="20"/>
          <w:szCs w:val="20"/>
          <w:lang w:val="pl-PL"/>
        </w:rPr>
        <w:lastRenderedPageBreak/>
        <w:t xml:space="preserve">drzewnej, </w:t>
      </w:r>
      <w:r w:rsidR="00C578FA" w:rsidRPr="00A808A7">
        <w:rPr>
          <w:rFonts w:ascii="Arial" w:hAnsi="Arial" w:cs="Arial"/>
          <w:sz w:val="20"/>
          <w:szCs w:val="20"/>
          <w:lang w:val="pl-PL"/>
        </w:rPr>
        <w:t>napoj</w:t>
      </w:r>
      <w:r w:rsidR="00C578FA">
        <w:rPr>
          <w:rFonts w:ascii="Arial" w:hAnsi="Arial" w:cs="Arial"/>
          <w:sz w:val="20"/>
          <w:szCs w:val="20"/>
          <w:lang w:val="pl-PL"/>
        </w:rPr>
        <w:t>owej</w:t>
      </w:r>
      <w:r w:rsidR="00C578FA" w:rsidRPr="00A808A7">
        <w:rPr>
          <w:rFonts w:ascii="Arial" w:hAnsi="Arial" w:cs="Arial"/>
          <w:sz w:val="20"/>
          <w:szCs w:val="20"/>
          <w:lang w:val="pl-PL"/>
        </w:rPr>
        <w:t xml:space="preserve"> i</w:t>
      </w:r>
      <w:r w:rsidRPr="00A808A7">
        <w:rPr>
          <w:rFonts w:ascii="Arial" w:hAnsi="Arial" w:cs="Arial"/>
          <w:sz w:val="20"/>
          <w:szCs w:val="20"/>
          <w:lang w:val="pl-PL"/>
        </w:rPr>
        <w:t xml:space="preserve"> chemicznej, uczynić ich </w:t>
      </w:r>
      <w:proofErr w:type="spellStart"/>
      <w:r w:rsidRPr="00A808A7">
        <w:rPr>
          <w:rFonts w:ascii="Arial" w:hAnsi="Arial" w:cs="Arial"/>
          <w:sz w:val="20"/>
          <w:szCs w:val="20"/>
          <w:lang w:val="pl-PL"/>
        </w:rPr>
        <w:t>intralogistykę</w:t>
      </w:r>
      <w:proofErr w:type="spellEnd"/>
      <w:r w:rsidRPr="00A808A7">
        <w:rPr>
          <w:rFonts w:ascii="Arial" w:hAnsi="Arial" w:cs="Arial"/>
          <w:sz w:val="20"/>
          <w:szCs w:val="20"/>
          <w:lang w:val="pl-PL"/>
        </w:rPr>
        <w:t xml:space="preserve"> bardziej zrównoważoną i neutralną dla </w:t>
      </w:r>
      <w:r w:rsidR="00AF287C">
        <w:rPr>
          <w:rFonts w:ascii="Arial" w:hAnsi="Arial" w:cs="Arial"/>
          <w:sz w:val="20"/>
          <w:szCs w:val="20"/>
          <w:lang w:val="pl-PL"/>
        </w:rPr>
        <w:t>środowiska</w:t>
      </w:r>
      <w:r w:rsidRPr="00A808A7">
        <w:rPr>
          <w:rFonts w:ascii="Arial" w:hAnsi="Arial" w:cs="Arial"/>
          <w:sz w:val="20"/>
          <w:szCs w:val="20"/>
          <w:lang w:val="pl-PL"/>
        </w:rPr>
        <w:t xml:space="preserve">. </w:t>
      </w:r>
    </w:p>
    <w:p w14:paraId="1C2AA66E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2B3F84B5" w14:textId="53AD9BD6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576151">
        <w:rPr>
          <w:rFonts w:ascii="Arial" w:hAnsi="Arial" w:cs="Arial"/>
          <w:i/>
          <w:iCs/>
          <w:sz w:val="20"/>
          <w:szCs w:val="20"/>
          <w:lang w:val="pl-PL"/>
        </w:rPr>
        <w:t xml:space="preserve">"Jesteśmy bardzo zadowoleni z wyniku głosowania i chcielibyśmy podziękować wszystkim fanom marki Linde za ich udział i ogromne wsparcie. Fakt, że zajęliśmy pierwsze miejsce w jednej kategorii i drugie miejsce w innej, jest dla nas ogromnym wyróżnieniem i napawa nas dumą" </w:t>
      </w:r>
      <w:r w:rsidRPr="00A808A7">
        <w:rPr>
          <w:rFonts w:ascii="Arial" w:hAnsi="Arial" w:cs="Arial"/>
          <w:sz w:val="20"/>
          <w:szCs w:val="20"/>
          <w:lang w:val="pl-PL"/>
        </w:rPr>
        <w:t xml:space="preserve">- powiedziała </w:t>
      </w:r>
      <w:ins w:id="0" w:author="Zajkowska, Katarzyna" w:date="2024-03-21T20:36:00Z">
        <w:r w:rsidR="00C578FA">
          <w:rPr>
            <w:rFonts w:ascii="Arial" w:hAnsi="Arial" w:cs="Arial"/>
            <w:sz w:val="20"/>
            <w:szCs w:val="20"/>
            <w:lang w:val="pl-PL"/>
          </w:rPr>
          <w:t xml:space="preserve">   </w:t>
        </w:r>
      </w:ins>
      <w:r w:rsidRPr="00A808A7">
        <w:rPr>
          <w:rFonts w:ascii="Arial" w:hAnsi="Arial" w:cs="Arial"/>
          <w:sz w:val="20"/>
          <w:szCs w:val="20"/>
          <w:lang w:val="pl-PL"/>
        </w:rPr>
        <w:t xml:space="preserve">dr Monika Laurent-Junge, Senior </w:t>
      </w:r>
      <w:proofErr w:type="spellStart"/>
      <w:r w:rsidRPr="00A808A7">
        <w:rPr>
          <w:rFonts w:ascii="Arial" w:hAnsi="Arial" w:cs="Arial"/>
          <w:sz w:val="20"/>
          <w:szCs w:val="20"/>
          <w:lang w:val="pl-PL"/>
        </w:rPr>
        <w:t>Director</w:t>
      </w:r>
      <w:proofErr w:type="spellEnd"/>
      <w:r w:rsidRPr="00A808A7">
        <w:rPr>
          <w:rFonts w:ascii="Arial" w:hAnsi="Arial" w:cs="Arial"/>
          <w:sz w:val="20"/>
          <w:szCs w:val="20"/>
          <w:lang w:val="pl-PL"/>
        </w:rPr>
        <w:t xml:space="preserve"> Marketing &amp; Brand Communications w Linde </w:t>
      </w:r>
      <w:proofErr w:type="spellStart"/>
      <w:r w:rsidRPr="00A808A7">
        <w:rPr>
          <w:rFonts w:ascii="Arial" w:hAnsi="Arial" w:cs="Arial"/>
          <w:sz w:val="20"/>
          <w:szCs w:val="20"/>
          <w:lang w:val="pl-PL"/>
        </w:rPr>
        <w:t>Material</w:t>
      </w:r>
      <w:proofErr w:type="spellEnd"/>
      <w:r w:rsidRPr="00A808A7">
        <w:rPr>
          <w:rFonts w:ascii="Arial" w:hAnsi="Arial" w:cs="Arial"/>
          <w:sz w:val="20"/>
          <w:szCs w:val="20"/>
          <w:lang w:val="pl-PL"/>
        </w:rPr>
        <w:t xml:space="preserve"> Handling, która odebrała nagrodę z rąk laudatora Daniela Schillinga, redaktora naczelnego "</w:t>
      </w:r>
      <w:proofErr w:type="spellStart"/>
      <w:r w:rsidRPr="00A808A7">
        <w:rPr>
          <w:rFonts w:ascii="Arial" w:hAnsi="Arial" w:cs="Arial"/>
          <w:sz w:val="20"/>
          <w:szCs w:val="20"/>
          <w:lang w:val="pl-PL"/>
        </w:rPr>
        <w:t>materialfluss</w:t>
      </w:r>
      <w:proofErr w:type="spellEnd"/>
      <w:r w:rsidRPr="00A808A7">
        <w:rPr>
          <w:rFonts w:ascii="Arial" w:hAnsi="Arial" w:cs="Arial"/>
          <w:sz w:val="20"/>
          <w:szCs w:val="20"/>
          <w:lang w:val="pl-PL"/>
        </w:rPr>
        <w:t>".</w:t>
      </w:r>
    </w:p>
    <w:p w14:paraId="3ED2D6D1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3987D935" w14:textId="77777777" w:rsidR="00A808A7" w:rsidRPr="00A808A7" w:rsidRDefault="00A808A7" w:rsidP="00A808A7">
      <w:pPr>
        <w:spacing w:line="360" w:lineRule="auto"/>
        <w:rPr>
          <w:rFonts w:ascii="Arial" w:hAnsi="Arial" w:cs="Arial"/>
          <w:sz w:val="20"/>
          <w:szCs w:val="20"/>
          <w:u w:val="single"/>
          <w:lang w:val="pl-PL"/>
        </w:rPr>
      </w:pPr>
    </w:p>
    <w:p w14:paraId="5AC18DBA" w14:textId="77777777" w:rsidR="003D455F" w:rsidRPr="00E4570F" w:rsidRDefault="003D455F" w:rsidP="008015B1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62FD834F" w14:textId="77777777" w:rsidR="003D455F" w:rsidRDefault="008015B1" w:rsidP="008015B1">
      <w:pPr>
        <w:shd w:val="clear" w:color="auto" w:fill="FFFFFF"/>
        <w:spacing w:before="12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A41597">
        <w:rPr>
          <w:rFonts w:ascii="Arial" w:hAnsi="Arial" w:cs="Arial"/>
          <w:b/>
          <w:bCs/>
          <w:sz w:val="22"/>
          <w:szCs w:val="22"/>
        </w:rPr>
        <w:t>Linde Material Handling GmbH</w:t>
      </w:r>
    </w:p>
    <w:p w14:paraId="3E2EE3F6" w14:textId="4E6710D4" w:rsidR="008015B1" w:rsidRPr="00725B25" w:rsidRDefault="008015B1" w:rsidP="00725B25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25B25">
        <w:rPr>
          <w:rFonts w:ascii="Arial" w:hAnsi="Arial" w:cs="Arial"/>
          <w:sz w:val="20"/>
          <w:szCs w:val="20"/>
          <w:lang w:val="pl-PL"/>
        </w:rPr>
        <w:br/>
        <w:t xml:space="preserve">Linde </w:t>
      </w:r>
      <w:proofErr w:type="spellStart"/>
      <w:r w:rsidRPr="00725B25">
        <w:rPr>
          <w:rFonts w:ascii="Arial" w:hAnsi="Arial" w:cs="Arial"/>
          <w:sz w:val="20"/>
          <w:szCs w:val="20"/>
          <w:lang w:val="pl-PL"/>
        </w:rPr>
        <w:t>Material</w:t>
      </w:r>
      <w:proofErr w:type="spellEnd"/>
      <w:r w:rsidRPr="00725B25">
        <w:rPr>
          <w:rFonts w:ascii="Arial" w:hAnsi="Arial" w:cs="Arial"/>
          <w:sz w:val="20"/>
          <w:szCs w:val="20"/>
          <w:lang w:val="pl-PL"/>
        </w:rPr>
        <w:t xml:space="preserve"> Handling GmbH, spółka należąca do Grupy KION, jest działającym globalnie producentem wózków widłowych i magazynowych oraz dostawcą rozwiązań i usług dla </w:t>
      </w:r>
      <w:proofErr w:type="spellStart"/>
      <w:r w:rsidRPr="00725B25">
        <w:rPr>
          <w:rFonts w:ascii="Arial" w:hAnsi="Arial" w:cs="Arial"/>
          <w:sz w:val="20"/>
          <w:szCs w:val="20"/>
          <w:lang w:val="pl-PL"/>
        </w:rPr>
        <w:t>intralogistyki</w:t>
      </w:r>
      <w:proofErr w:type="spellEnd"/>
      <w:r w:rsidRPr="00725B25">
        <w:rPr>
          <w:rFonts w:ascii="Arial" w:hAnsi="Arial" w:cs="Arial"/>
          <w:sz w:val="20"/>
          <w:szCs w:val="20"/>
          <w:lang w:val="pl-PL"/>
        </w:rPr>
        <w:t>. Dzięki sieci sprzedaży i serwisu, która obejmuje ponad 100 krajów, firma jest reprezentowana we wszystkich głównych regionach na całym świecie.</w:t>
      </w:r>
    </w:p>
    <w:p w14:paraId="27EC2B49" w14:textId="446225B2" w:rsidR="008015B1" w:rsidRDefault="008015B1" w:rsidP="008015B1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44CED18" w14:textId="16305384" w:rsidR="00725B25" w:rsidRDefault="00725B25" w:rsidP="008015B1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52C323C6" w14:textId="097AF452" w:rsidR="0026412A" w:rsidRDefault="008015B1" w:rsidP="0026412A">
      <w:pPr>
        <w:ind w:right="845"/>
        <w:rPr>
          <w:rFonts w:ascii="Arial" w:hAnsi="Arial" w:cs="Arial"/>
          <w:b/>
          <w:bCs/>
          <w:sz w:val="22"/>
          <w:szCs w:val="22"/>
        </w:rPr>
      </w:pPr>
      <w:r w:rsidRPr="00A41597">
        <w:rPr>
          <w:rFonts w:ascii="Arial" w:hAnsi="Arial" w:cs="Arial"/>
          <w:b/>
          <w:bCs/>
          <w:sz w:val="22"/>
          <w:szCs w:val="22"/>
        </w:rPr>
        <w:t xml:space="preserve">Kontakt </w:t>
      </w:r>
      <w:proofErr w:type="spellStart"/>
      <w:r w:rsidRPr="00A41597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A415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26412A">
        <w:rPr>
          <w:rFonts w:ascii="Arial" w:hAnsi="Arial" w:cs="Arial"/>
          <w:b/>
          <w:bCs/>
          <w:sz w:val="22"/>
          <w:szCs w:val="22"/>
        </w:rPr>
        <w:t>mediów</w:t>
      </w:r>
      <w:proofErr w:type="spellEnd"/>
      <w:r w:rsidRPr="00A41597">
        <w:rPr>
          <w:rFonts w:ascii="Arial" w:hAnsi="Arial" w:cs="Arial"/>
          <w:b/>
          <w:bCs/>
          <w:sz w:val="22"/>
          <w:szCs w:val="22"/>
        </w:rPr>
        <w:t>:</w:t>
      </w:r>
    </w:p>
    <w:p w14:paraId="0DA79B17" w14:textId="5A72A4C0" w:rsidR="0026412A" w:rsidRDefault="00576151" w:rsidP="0026412A">
      <w:pPr>
        <w:ind w:right="8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26412A">
        <w:rPr>
          <w:rFonts w:ascii="Arial" w:hAnsi="Arial" w:cs="Arial"/>
          <w:sz w:val="22"/>
          <w:szCs w:val="22"/>
        </w:rPr>
        <w:t xml:space="preserve">atarzyna Zajkowska, </w:t>
      </w:r>
      <w:proofErr w:type="spellStart"/>
      <w:r w:rsidR="0026412A">
        <w:rPr>
          <w:rFonts w:ascii="Arial" w:hAnsi="Arial" w:cs="Arial"/>
          <w:sz w:val="22"/>
          <w:szCs w:val="22"/>
        </w:rPr>
        <w:t>e-mail</w:t>
      </w:r>
      <w:proofErr w:type="spellEnd"/>
      <w:r w:rsidR="0026412A">
        <w:rPr>
          <w:rFonts w:ascii="Arial" w:hAnsi="Arial" w:cs="Arial"/>
          <w:sz w:val="22"/>
          <w:szCs w:val="22"/>
        </w:rPr>
        <w:t xml:space="preserve">: </w:t>
      </w:r>
      <w:hyperlink r:id="rId12" w:history="1">
        <w:r w:rsidR="0026412A" w:rsidRPr="00F47266">
          <w:rPr>
            <w:rStyle w:val="Hipercze"/>
            <w:rFonts w:ascii="Arial" w:hAnsi="Arial" w:cs="Arial"/>
            <w:sz w:val="22"/>
            <w:szCs w:val="22"/>
          </w:rPr>
          <w:t>katarzyna.zajkowska@linde-mh.pl</w:t>
        </w:r>
      </w:hyperlink>
    </w:p>
    <w:p w14:paraId="57ABD51F" w14:textId="77777777" w:rsidR="0026412A" w:rsidRPr="00A41597" w:rsidRDefault="0026412A" w:rsidP="008015B1">
      <w:pPr>
        <w:spacing w:after="240" w:line="360" w:lineRule="auto"/>
        <w:ind w:right="845"/>
        <w:rPr>
          <w:rFonts w:ascii="Arial" w:hAnsi="Arial" w:cs="Arial"/>
          <w:sz w:val="22"/>
          <w:szCs w:val="22"/>
        </w:rPr>
      </w:pPr>
    </w:p>
    <w:p w14:paraId="12075404" w14:textId="77777777" w:rsidR="008015B1" w:rsidRPr="008015B1" w:rsidRDefault="008015B1" w:rsidP="008015B1">
      <w:pPr>
        <w:spacing w:line="360" w:lineRule="auto"/>
        <w:rPr>
          <w:rFonts w:ascii="Arial" w:hAnsi="Arial" w:cs="Arial"/>
          <w:bCs/>
        </w:rPr>
      </w:pPr>
    </w:p>
    <w:sectPr w:rsidR="008015B1" w:rsidRPr="008015B1" w:rsidSect="003772ED">
      <w:headerReference w:type="default" r:id="rId13"/>
      <w:pgSz w:w="11900" w:h="16840"/>
      <w:pgMar w:top="2859" w:right="155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AC50B" w14:textId="77777777" w:rsidR="003E18E2" w:rsidRDefault="003E18E2" w:rsidP="00FC1294">
      <w:r>
        <w:separator/>
      </w:r>
    </w:p>
  </w:endnote>
  <w:endnote w:type="continuationSeparator" w:id="0">
    <w:p w14:paraId="29BD151A" w14:textId="77777777" w:rsidR="003E18E2" w:rsidRDefault="003E18E2" w:rsidP="00FC1294">
      <w:r>
        <w:continuationSeparator/>
      </w:r>
    </w:p>
  </w:endnote>
  <w:endnote w:type="continuationNotice" w:id="1">
    <w:p w14:paraId="726FC55E" w14:textId="77777777" w:rsidR="003E18E2" w:rsidRDefault="003E18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2E9FB" w14:textId="77777777" w:rsidR="003E18E2" w:rsidRDefault="003E18E2" w:rsidP="00FC1294">
      <w:r>
        <w:separator/>
      </w:r>
    </w:p>
  </w:footnote>
  <w:footnote w:type="continuationSeparator" w:id="0">
    <w:p w14:paraId="78AEE1D6" w14:textId="77777777" w:rsidR="003E18E2" w:rsidRDefault="003E18E2" w:rsidP="00FC1294">
      <w:r>
        <w:continuationSeparator/>
      </w:r>
    </w:p>
  </w:footnote>
  <w:footnote w:type="continuationNotice" w:id="1">
    <w:p w14:paraId="6600BCFD" w14:textId="77777777" w:rsidR="003E18E2" w:rsidRDefault="003E18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77E94A0E" w:rsidR="008B5B50" w:rsidRPr="00A3051D" w:rsidRDefault="003772ED" w:rsidP="008B5B50">
    <w:pPr>
      <w:jc w:val="right"/>
      <w:rPr>
        <w:b/>
        <w:sz w:val="16"/>
        <w:szCs w:val="16"/>
      </w:rPr>
    </w:pPr>
    <w:r w:rsidRPr="002164A7">
      <w:rPr>
        <w:rFonts w:ascii="Arial" w:hAnsi="Arial" w:cs="Arial"/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CAE51C" wp14:editId="007A944E">
              <wp:simplePos x="0" y="0"/>
              <wp:positionH relativeFrom="column">
                <wp:posOffset>-387350</wp:posOffset>
              </wp:positionH>
              <wp:positionV relativeFrom="paragraph">
                <wp:posOffset>5715</wp:posOffset>
              </wp:positionV>
              <wp:extent cx="6743700" cy="1143000"/>
              <wp:effectExtent l="0" t="0" r="0" b="0"/>
              <wp:wrapNone/>
              <wp:docPr id="1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3700" cy="1143000"/>
                        <a:chOff x="212" y="318"/>
                        <a:chExt cx="11520" cy="1440"/>
                      </a:xfrm>
                    </wpg:grpSpPr>
                    <wps:wsp>
                      <wps:cNvPr id="1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212" y="318"/>
                          <a:ext cx="1152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CEB94" w14:textId="77777777" w:rsidR="003772ED" w:rsidRDefault="003772ED" w:rsidP="003772ED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1AF8DDC" wp14:editId="76E21579">
                                  <wp:extent cx="1907116" cy="1144270"/>
                                  <wp:effectExtent l="0" t="0" r="0" b="0"/>
                                  <wp:docPr id="6" name="Bild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MH_M1A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7116" cy="1144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E672BE" w14:textId="77777777" w:rsidR="003772ED" w:rsidRPr="00A3051D" w:rsidRDefault="003772ED" w:rsidP="003772ED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CCC507" w14:textId="77777777" w:rsidR="003772ED" w:rsidRPr="00A3051D" w:rsidRDefault="003772ED" w:rsidP="003772ED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392" y="855"/>
                          <a:ext cx="378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8DD28" w14:textId="676813F6" w:rsidR="003772ED" w:rsidRPr="0097571B" w:rsidRDefault="003772ED" w:rsidP="0097571B">
                            <w:pPr>
                              <w:tabs>
                                <w:tab w:val="left" w:pos="426"/>
                              </w:tabs>
                              <w:ind w:left="567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pl-P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Informacja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Prasowa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CAE51C" id="_x0000_s1029" style="position:absolute;left:0;text-align:left;margin-left:-30.5pt;margin-top: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" strokeweight=".25pt">
                <v:textbox inset="0,0,0,0">
                  <w:txbxContent>
                    <w:p w14:paraId="3BFCEB94" w14:textId="77777777" w:rsidR="003772ED" w:rsidRDefault="003772ED" w:rsidP="003772ED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1AF8DDC" wp14:editId="76E21579">
                            <wp:extent cx="1907116" cy="1144270"/>
                            <wp:effectExtent l="0" t="0" r="0" b="0"/>
                            <wp:docPr id="6" name="Bild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MH_M1A_RG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7116" cy="1144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E672BE" w14:textId="77777777" w:rsidR="003772ED" w:rsidRPr="00A3051D" w:rsidRDefault="003772ED" w:rsidP="003772ED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53CCC507" w14:textId="77777777" w:rsidR="003772ED" w:rsidRPr="00A3051D" w:rsidRDefault="003772ED" w:rsidP="003772ED">
                      <w:r>
                        <w:br/>
                      </w:r>
                    </w:p>
                  </w:txbxContent>
                </v:textbox>
              </v:shape>
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<v:textbox inset="0,0,0,0">
                  <w:txbxContent>
                    <w:p w14:paraId="7F18DD28" w14:textId="676813F6" w:rsidR="003772ED" w:rsidRPr="0097571B" w:rsidRDefault="003772ED" w:rsidP="0097571B">
                      <w:pPr>
                        <w:tabs>
                          <w:tab w:val="left" w:pos="426"/>
                        </w:tabs>
                        <w:ind w:left="567"/>
                        <w:rPr>
                          <w:rFonts w:ascii="Arial" w:hAnsi="Arial" w:cs="Arial"/>
                          <w:sz w:val="28"/>
                          <w:szCs w:val="28"/>
                          <w:lang w:val="pl-P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Informacja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Prasowa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D5C99"/>
    <w:multiLevelType w:val="multilevel"/>
    <w:tmpl w:val="54D0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A26978"/>
    <w:multiLevelType w:val="hybridMultilevel"/>
    <w:tmpl w:val="D9841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0BB9"/>
    <w:multiLevelType w:val="hybridMultilevel"/>
    <w:tmpl w:val="E3D4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9452138">
    <w:abstractNumId w:val="0"/>
  </w:num>
  <w:num w:numId="2" w16cid:durableId="1736128760">
    <w:abstractNumId w:val="1"/>
  </w:num>
  <w:num w:numId="3" w16cid:durableId="912006537">
    <w:abstractNumId w:val="7"/>
  </w:num>
  <w:num w:numId="4" w16cid:durableId="2070179389">
    <w:abstractNumId w:val="3"/>
  </w:num>
  <w:num w:numId="5" w16cid:durableId="2135521744">
    <w:abstractNumId w:val="13"/>
  </w:num>
  <w:num w:numId="6" w16cid:durableId="1764564546">
    <w:abstractNumId w:val="8"/>
  </w:num>
  <w:num w:numId="7" w16cid:durableId="1155099177">
    <w:abstractNumId w:val="9"/>
  </w:num>
  <w:num w:numId="8" w16cid:durableId="1952587713">
    <w:abstractNumId w:val="2"/>
  </w:num>
  <w:num w:numId="9" w16cid:durableId="2089188862">
    <w:abstractNumId w:val="11"/>
  </w:num>
  <w:num w:numId="10" w16cid:durableId="1439567971">
    <w:abstractNumId w:val="5"/>
  </w:num>
  <w:num w:numId="11" w16cid:durableId="1002784624">
    <w:abstractNumId w:val="12"/>
  </w:num>
  <w:num w:numId="12" w16cid:durableId="260067142">
    <w:abstractNumId w:val="4"/>
  </w:num>
  <w:num w:numId="13" w16cid:durableId="244727437">
    <w:abstractNumId w:val="10"/>
  </w:num>
  <w:num w:numId="14" w16cid:durableId="45214194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kowska, Katarzyna">
    <w15:presenceInfo w15:providerId="AD" w15:userId="S::A0030529@kiongroup.com::3155e379-4a02-4522-b7ac-24e5dc574d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BF2"/>
    <w:rsid w:val="000107A0"/>
    <w:rsid w:val="00011161"/>
    <w:rsid w:val="000127A4"/>
    <w:rsid w:val="00012E45"/>
    <w:rsid w:val="00012F71"/>
    <w:rsid w:val="0001351C"/>
    <w:rsid w:val="000136B4"/>
    <w:rsid w:val="000153D2"/>
    <w:rsid w:val="0001557E"/>
    <w:rsid w:val="000159F1"/>
    <w:rsid w:val="000166FE"/>
    <w:rsid w:val="0002091D"/>
    <w:rsid w:val="000222F3"/>
    <w:rsid w:val="000227EC"/>
    <w:rsid w:val="00022B08"/>
    <w:rsid w:val="00022E29"/>
    <w:rsid w:val="000244DB"/>
    <w:rsid w:val="00025C71"/>
    <w:rsid w:val="00026A09"/>
    <w:rsid w:val="00027620"/>
    <w:rsid w:val="00027850"/>
    <w:rsid w:val="00027A13"/>
    <w:rsid w:val="000307BF"/>
    <w:rsid w:val="00030A21"/>
    <w:rsid w:val="0003360B"/>
    <w:rsid w:val="00033AD5"/>
    <w:rsid w:val="00035AE7"/>
    <w:rsid w:val="00036EB7"/>
    <w:rsid w:val="000378DF"/>
    <w:rsid w:val="00037C81"/>
    <w:rsid w:val="00040A13"/>
    <w:rsid w:val="000423F4"/>
    <w:rsid w:val="00042427"/>
    <w:rsid w:val="00044A0B"/>
    <w:rsid w:val="00045D57"/>
    <w:rsid w:val="00045DFD"/>
    <w:rsid w:val="0004684C"/>
    <w:rsid w:val="00052880"/>
    <w:rsid w:val="00053366"/>
    <w:rsid w:val="00056FB8"/>
    <w:rsid w:val="00060CF7"/>
    <w:rsid w:val="0006270F"/>
    <w:rsid w:val="00063088"/>
    <w:rsid w:val="000634D1"/>
    <w:rsid w:val="0006410E"/>
    <w:rsid w:val="00064770"/>
    <w:rsid w:val="00065500"/>
    <w:rsid w:val="00066A53"/>
    <w:rsid w:val="00066B1E"/>
    <w:rsid w:val="00067649"/>
    <w:rsid w:val="0007050B"/>
    <w:rsid w:val="00071355"/>
    <w:rsid w:val="000722A8"/>
    <w:rsid w:val="00072AD5"/>
    <w:rsid w:val="0007334B"/>
    <w:rsid w:val="00075787"/>
    <w:rsid w:val="000757E7"/>
    <w:rsid w:val="0007602B"/>
    <w:rsid w:val="0007773A"/>
    <w:rsid w:val="00077E58"/>
    <w:rsid w:val="00080E00"/>
    <w:rsid w:val="00081A34"/>
    <w:rsid w:val="00082C9D"/>
    <w:rsid w:val="00084727"/>
    <w:rsid w:val="00086577"/>
    <w:rsid w:val="00087859"/>
    <w:rsid w:val="0009017B"/>
    <w:rsid w:val="00091368"/>
    <w:rsid w:val="0009182D"/>
    <w:rsid w:val="000941DB"/>
    <w:rsid w:val="00095490"/>
    <w:rsid w:val="000965E8"/>
    <w:rsid w:val="00096BE4"/>
    <w:rsid w:val="000A032A"/>
    <w:rsid w:val="000A0583"/>
    <w:rsid w:val="000A0BB6"/>
    <w:rsid w:val="000A1C9A"/>
    <w:rsid w:val="000A585A"/>
    <w:rsid w:val="000A620C"/>
    <w:rsid w:val="000A79E9"/>
    <w:rsid w:val="000B0D81"/>
    <w:rsid w:val="000B1F73"/>
    <w:rsid w:val="000B2159"/>
    <w:rsid w:val="000B221A"/>
    <w:rsid w:val="000B33C5"/>
    <w:rsid w:val="000B365E"/>
    <w:rsid w:val="000B409C"/>
    <w:rsid w:val="000B5662"/>
    <w:rsid w:val="000B5FAC"/>
    <w:rsid w:val="000B724A"/>
    <w:rsid w:val="000B783E"/>
    <w:rsid w:val="000C0848"/>
    <w:rsid w:val="000C1121"/>
    <w:rsid w:val="000C2640"/>
    <w:rsid w:val="000C2BAA"/>
    <w:rsid w:val="000C38B3"/>
    <w:rsid w:val="000C4AE9"/>
    <w:rsid w:val="000C55DA"/>
    <w:rsid w:val="000C5B0C"/>
    <w:rsid w:val="000C5E76"/>
    <w:rsid w:val="000C620F"/>
    <w:rsid w:val="000C62C5"/>
    <w:rsid w:val="000C68DA"/>
    <w:rsid w:val="000C726D"/>
    <w:rsid w:val="000C78AA"/>
    <w:rsid w:val="000D0CC3"/>
    <w:rsid w:val="000D0E29"/>
    <w:rsid w:val="000D188C"/>
    <w:rsid w:val="000D3089"/>
    <w:rsid w:val="000D3FA3"/>
    <w:rsid w:val="000D46B1"/>
    <w:rsid w:val="000D4A07"/>
    <w:rsid w:val="000D4AFC"/>
    <w:rsid w:val="000D63EC"/>
    <w:rsid w:val="000D7E7A"/>
    <w:rsid w:val="000E08F3"/>
    <w:rsid w:val="000E139A"/>
    <w:rsid w:val="000E21F0"/>
    <w:rsid w:val="000E27EA"/>
    <w:rsid w:val="000E3A07"/>
    <w:rsid w:val="000E4312"/>
    <w:rsid w:val="000E492A"/>
    <w:rsid w:val="000E536D"/>
    <w:rsid w:val="000E7694"/>
    <w:rsid w:val="000E7E70"/>
    <w:rsid w:val="000F1CED"/>
    <w:rsid w:val="000F384B"/>
    <w:rsid w:val="000F3EF3"/>
    <w:rsid w:val="000F4B29"/>
    <w:rsid w:val="000F5433"/>
    <w:rsid w:val="000F6AA0"/>
    <w:rsid w:val="000F77CB"/>
    <w:rsid w:val="000F78EB"/>
    <w:rsid w:val="00100229"/>
    <w:rsid w:val="00101EDA"/>
    <w:rsid w:val="00102034"/>
    <w:rsid w:val="001022EE"/>
    <w:rsid w:val="00103CFE"/>
    <w:rsid w:val="001054AD"/>
    <w:rsid w:val="0010773C"/>
    <w:rsid w:val="00107CE0"/>
    <w:rsid w:val="001103DC"/>
    <w:rsid w:val="001106BC"/>
    <w:rsid w:val="001115AD"/>
    <w:rsid w:val="0011250C"/>
    <w:rsid w:val="001130C6"/>
    <w:rsid w:val="00114058"/>
    <w:rsid w:val="00114145"/>
    <w:rsid w:val="00114699"/>
    <w:rsid w:val="00116EF6"/>
    <w:rsid w:val="0012194C"/>
    <w:rsid w:val="00121E4F"/>
    <w:rsid w:val="00121EDE"/>
    <w:rsid w:val="001229AA"/>
    <w:rsid w:val="00122FEE"/>
    <w:rsid w:val="0012318B"/>
    <w:rsid w:val="001249A0"/>
    <w:rsid w:val="00124E8A"/>
    <w:rsid w:val="00125ADA"/>
    <w:rsid w:val="00125D24"/>
    <w:rsid w:val="0012629B"/>
    <w:rsid w:val="0012634D"/>
    <w:rsid w:val="0012650D"/>
    <w:rsid w:val="00126822"/>
    <w:rsid w:val="00126CFF"/>
    <w:rsid w:val="00127262"/>
    <w:rsid w:val="00130014"/>
    <w:rsid w:val="00130A0B"/>
    <w:rsid w:val="00131BC2"/>
    <w:rsid w:val="00131C3B"/>
    <w:rsid w:val="0013294B"/>
    <w:rsid w:val="00132A4D"/>
    <w:rsid w:val="001335AF"/>
    <w:rsid w:val="001346F6"/>
    <w:rsid w:val="001356B9"/>
    <w:rsid w:val="00135955"/>
    <w:rsid w:val="00136015"/>
    <w:rsid w:val="0013659E"/>
    <w:rsid w:val="0013670A"/>
    <w:rsid w:val="001373EB"/>
    <w:rsid w:val="00137F67"/>
    <w:rsid w:val="0014079C"/>
    <w:rsid w:val="00140EAA"/>
    <w:rsid w:val="001431AA"/>
    <w:rsid w:val="00143BD8"/>
    <w:rsid w:val="00147080"/>
    <w:rsid w:val="0015026A"/>
    <w:rsid w:val="00151049"/>
    <w:rsid w:val="001519C6"/>
    <w:rsid w:val="00151E6A"/>
    <w:rsid w:val="0015210A"/>
    <w:rsid w:val="00152C85"/>
    <w:rsid w:val="00153385"/>
    <w:rsid w:val="001536A4"/>
    <w:rsid w:val="0015389D"/>
    <w:rsid w:val="00153E7A"/>
    <w:rsid w:val="00154B56"/>
    <w:rsid w:val="00154EEF"/>
    <w:rsid w:val="001555D0"/>
    <w:rsid w:val="00155964"/>
    <w:rsid w:val="00156384"/>
    <w:rsid w:val="00157E72"/>
    <w:rsid w:val="00161721"/>
    <w:rsid w:val="0016194D"/>
    <w:rsid w:val="00164006"/>
    <w:rsid w:val="00164970"/>
    <w:rsid w:val="001661D6"/>
    <w:rsid w:val="001661ED"/>
    <w:rsid w:val="00167680"/>
    <w:rsid w:val="00167A68"/>
    <w:rsid w:val="001719EB"/>
    <w:rsid w:val="00171ACA"/>
    <w:rsid w:val="00172E1D"/>
    <w:rsid w:val="0017384A"/>
    <w:rsid w:val="00173A33"/>
    <w:rsid w:val="00173B51"/>
    <w:rsid w:val="00174C16"/>
    <w:rsid w:val="001816F3"/>
    <w:rsid w:val="00182F46"/>
    <w:rsid w:val="0018639E"/>
    <w:rsid w:val="00187789"/>
    <w:rsid w:val="00193896"/>
    <w:rsid w:val="00193A60"/>
    <w:rsid w:val="00194C0A"/>
    <w:rsid w:val="00195C55"/>
    <w:rsid w:val="00196A90"/>
    <w:rsid w:val="0019795D"/>
    <w:rsid w:val="001A006A"/>
    <w:rsid w:val="001A1D95"/>
    <w:rsid w:val="001A1F7E"/>
    <w:rsid w:val="001A331B"/>
    <w:rsid w:val="001A3D8C"/>
    <w:rsid w:val="001A7B8B"/>
    <w:rsid w:val="001B0B42"/>
    <w:rsid w:val="001B1AE0"/>
    <w:rsid w:val="001B3B00"/>
    <w:rsid w:val="001B3B1F"/>
    <w:rsid w:val="001B5E7D"/>
    <w:rsid w:val="001B721D"/>
    <w:rsid w:val="001B7950"/>
    <w:rsid w:val="001C085D"/>
    <w:rsid w:val="001C1280"/>
    <w:rsid w:val="001C13F3"/>
    <w:rsid w:val="001C2FEC"/>
    <w:rsid w:val="001C3FD1"/>
    <w:rsid w:val="001C4ADA"/>
    <w:rsid w:val="001C4BDE"/>
    <w:rsid w:val="001C544E"/>
    <w:rsid w:val="001C55CB"/>
    <w:rsid w:val="001C562C"/>
    <w:rsid w:val="001C5E15"/>
    <w:rsid w:val="001C7134"/>
    <w:rsid w:val="001C7CAD"/>
    <w:rsid w:val="001D2F99"/>
    <w:rsid w:val="001D3A0C"/>
    <w:rsid w:val="001D602B"/>
    <w:rsid w:val="001E01B5"/>
    <w:rsid w:val="001E0B6F"/>
    <w:rsid w:val="001E2560"/>
    <w:rsid w:val="001E332D"/>
    <w:rsid w:val="001E348F"/>
    <w:rsid w:val="001E45B7"/>
    <w:rsid w:val="001E4EC3"/>
    <w:rsid w:val="001E62B6"/>
    <w:rsid w:val="001E78DA"/>
    <w:rsid w:val="001E799E"/>
    <w:rsid w:val="001E7A72"/>
    <w:rsid w:val="001E7BF2"/>
    <w:rsid w:val="001F00DD"/>
    <w:rsid w:val="001F1450"/>
    <w:rsid w:val="001F236F"/>
    <w:rsid w:val="001F245E"/>
    <w:rsid w:val="001F48FA"/>
    <w:rsid w:val="001F4E82"/>
    <w:rsid w:val="001F55E8"/>
    <w:rsid w:val="00200473"/>
    <w:rsid w:val="0020049F"/>
    <w:rsid w:val="00200A2D"/>
    <w:rsid w:val="002016E1"/>
    <w:rsid w:val="002017F3"/>
    <w:rsid w:val="00201EDD"/>
    <w:rsid w:val="00202277"/>
    <w:rsid w:val="002037DD"/>
    <w:rsid w:val="002042CE"/>
    <w:rsid w:val="00204583"/>
    <w:rsid w:val="00205C1C"/>
    <w:rsid w:val="00206C6F"/>
    <w:rsid w:val="00207291"/>
    <w:rsid w:val="00207B0B"/>
    <w:rsid w:val="00210B4B"/>
    <w:rsid w:val="00211E91"/>
    <w:rsid w:val="00212685"/>
    <w:rsid w:val="002127A0"/>
    <w:rsid w:val="002137CC"/>
    <w:rsid w:val="00213F8F"/>
    <w:rsid w:val="002144AD"/>
    <w:rsid w:val="00214729"/>
    <w:rsid w:val="00214A44"/>
    <w:rsid w:val="002152F5"/>
    <w:rsid w:val="0021531B"/>
    <w:rsid w:val="002156A9"/>
    <w:rsid w:val="00215F5F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3362"/>
    <w:rsid w:val="0023428F"/>
    <w:rsid w:val="002344EB"/>
    <w:rsid w:val="0023580E"/>
    <w:rsid w:val="002375BF"/>
    <w:rsid w:val="002379B9"/>
    <w:rsid w:val="00237F06"/>
    <w:rsid w:val="00240C21"/>
    <w:rsid w:val="0024181C"/>
    <w:rsid w:val="00241CB3"/>
    <w:rsid w:val="00243612"/>
    <w:rsid w:val="002445BA"/>
    <w:rsid w:val="002450A2"/>
    <w:rsid w:val="00245154"/>
    <w:rsid w:val="002453A6"/>
    <w:rsid w:val="00245A6A"/>
    <w:rsid w:val="0024753F"/>
    <w:rsid w:val="00247E04"/>
    <w:rsid w:val="0025023F"/>
    <w:rsid w:val="00250403"/>
    <w:rsid w:val="002517DD"/>
    <w:rsid w:val="00251ACF"/>
    <w:rsid w:val="00252F8C"/>
    <w:rsid w:val="00252FEE"/>
    <w:rsid w:val="00253D68"/>
    <w:rsid w:val="00255193"/>
    <w:rsid w:val="00255C54"/>
    <w:rsid w:val="0025662F"/>
    <w:rsid w:val="00262431"/>
    <w:rsid w:val="00262AFB"/>
    <w:rsid w:val="0026412A"/>
    <w:rsid w:val="002658A7"/>
    <w:rsid w:val="00265D97"/>
    <w:rsid w:val="00265EB0"/>
    <w:rsid w:val="002662EF"/>
    <w:rsid w:val="002707B0"/>
    <w:rsid w:val="00270D5A"/>
    <w:rsid w:val="00271196"/>
    <w:rsid w:val="002739EA"/>
    <w:rsid w:val="00275369"/>
    <w:rsid w:val="00276429"/>
    <w:rsid w:val="002779E9"/>
    <w:rsid w:val="00280CF1"/>
    <w:rsid w:val="00282622"/>
    <w:rsid w:val="00282CBB"/>
    <w:rsid w:val="00282D55"/>
    <w:rsid w:val="00283E14"/>
    <w:rsid w:val="0028701A"/>
    <w:rsid w:val="00287B8A"/>
    <w:rsid w:val="00291757"/>
    <w:rsid w:val="002922DE"/>
    <w:rsid w:val="00292683"/>
    <w:rsid w:val="0029547C"/>
    <w:rsid w:val="002965D1"/>
    <w:rsid w:val="00296772"/>
    <w:rsid w:val="002968D0"/>
    <w:rsid w:val="00296B82"/>
    <w:rsid w:val="002A0C1D"/>
    <w:rsid w:val="002A0F2D"/>
    <w:rsid w:val="002A113C"/>
    <w:rsid w:val="002A1F53"/>
    <w:rsid w:val="002A1F93"/>
    <w:rsid w:val="002A284A"/>
    <w:rsid w:val="002A2F93"/>
    <w:rsid w:val="002A4041"/>
    <w:rsid w:val="002A550B"/>
    <w:rsid w:val="002A5757"/>
    <w:rsid w:val="002A623C"/>
    <w:rsid w:val="002A6618"/>
    <w:rsid w:val="002A6752"/>
    <w:rsid w:val="002A6A53"/>
    <w:rsid w:val="002A7585"/>
    <w:rsid w:val="002A7897"/>
    <w:rsid w:val="002A789A"/>
    <w:rsid w:val="002B11BF"/>
    <w:rsid w:val="002B3D3E"/>
    <w:rsid w:val="002B4EE0"/>
    <w:rsid w:val="002B633B"/>
    <w:rsid w:val="002B66EF"/>
    <w:rsid w:val="002C5D8D"/>
    <w:rsid w:val="002C6C54"/>
    <w:rsid w:val="002C741E"/>
    <w:rsid w:val="002D03FF"/>
    <w:rsid w:val="002D0F05"/>
    <w:rsid w:val="002D1261"/>
    <w:rsid w:val="002D249F"/>
    <w:rsid w:val="002D3926"/>
    <w:rsid w:val="002D3EB4"/>
    <w:rsid w:val="002D42BA"/>
    <w:rsid w:val="002D47FF"/>
    <w:rsid w:val="002D5618"/>
    <w:rsid w:val="002D5D08"/>
    <w:rsid w:val="002D6A82"/>
    <w:rsid w:val="002E2814"/>
    <w:rsid w:val="002E2B06"/>
    <w:rsid w:val="002E370B"/>
    <w:rsid w:val="002E38F9"/>
    <w:rsid w:val="002E47A8"/>
    <w:rsid w:val="002E5ACC"/>
    <w:rsid w:val="002E6060"/>
    <w:rsid w:val="002E7890"/>
    <w:rsid w:val="002F1094"/>
    <w:rsid w:val="002F21A1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56DF"/>
    <w:rsid w:val="003167E3"/>
    <w:rsid w:val="00316A8F"/>
    <w:rsid w:val="00321575"/>
    <w:rsid w:val="00323CD8"/>
    <w:rsid w:val="00324F3B"/>
    <w:rsid w:val="00326A31"/>
    <w:rsid w:val="00326B59"/>
    <w:rsid w:val="0032751B"/>
    <w:rsid w:val="00327DFB"/>
    <w:rsid w:val="003318AA"/>
    <w:rsid w:val="00331F8F"/>
    <w:rsid w:val="00332187"/>
    <w:rsid w:val="00332BC9"/>
    <w:rsid w:val="003330A5"/>
    <w:rsid w:val="00333776"/>
    <w:rsid w:val="00333FA8"/>
    <w:rsid w:val="0033708F"/>
    <w:rsid w:val="003416C7"/>
    <w:rsid w:val="00341CB5"/>
    <w:rsid w:val="003420FD"/>
    <w:rsid w:val="0034258D"/>
    <w:rsid w:val="00342CB3"/>
    <w:rsid w:val="00343222"/>
    <w:rsid w:val="00343858"/>
    <w:rsid w:val="00344024"/>
    <w:rsid w:val="00344631"/>
    <w:rsid w:val="003448C7"/>
    <w:rsid w:val="00344A1C"/>
    <w:rsid w:val="003454FC"/>
    <w:rsid w:val="003463A3"/>
    <w:rsid w:val="00347D7C"/>
    <w:rsid w:val="00351D5D"/>
    <w:rsid w:val="00352C1C"/>
    <w:rsid w:val="00354832"/>
    <w:rsid w:val="00354E7E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4D2D"/>
    <w:rsid w:val="00364F0D"/>
    <w:rsid w:val="00365CC4"/>
    <w:rsid w:val="00366BE9"/>
    <w:rsid w:val="00367B9B"/>
    <w:rsid w:val="00370905"/>
    <w:rsid w:val="00370CB2"/>
    <w:rsid w:val="00370E05"/>
    <w:rsid w:val="00371232"/>
    <w:rsid w:val="00372956"/>
    <w:rsid w:val="00373594"/>
    <w:rsid w:val="00374F08"/>
    <w:rsid w:val="003753C1"/>
    <w:rsid w:val="003772ED"/>
    <w:rsid w:val="00377A09"/>
    <w:rsid w:val="00382D34"/>
    <w:rsid w:val="00383908"/>
    <w:rsid w:val="0038498E"/>
    <w:rsid w:val="00384F6E"/>
    <w:rsid w:val="00386073"/>
    <w:rsid w:val="00386488"/>
    <w:rsid w:val="0038667F"/>
    <w:rsid w:val="003903F3"/>
    <w:rsid w:val="003904E3"/>
    <w:rsid w:val="0039098A"/>
    <w:rsid w:val="00391334"/>
    <w:rsid w:val="003923A6"/>
    <w:rsid w:val="00392CBB"/>
    <w:rsid w:val="00393338"/>
    <w:rsid w:val="00393865"/>
    <w:rsid w:val="003941D9"/>
    <w:rsid w:val="003943D3"/>
    <w:rsid w:val="0039489E"/>
    <w:rsid w:val="0039577D"/>
    <w:rsid w:val="00396439"/>
    <w:rsid w:val="00396459"/>
    <w:rsid w:val="0039725A"/>
    <w:rsid w:val="003A10B4"/>
    <w:rsid w:val="003A2533"/>
    <w:rsid w:val="003A2593"/>
    <w:rsid w:val="003A27A9"/>
    <w:rsid w:val="003A3BDC"/>
    <w:rsid w:val="003B0ACE"/>
    <w:rsid w:val="003B2FF1"/>
    <w:rsid w:val="003B4D93"/>
    <w:rsid w:val="003B502E"/>
    <w:rsid w:val="003B6689"/>
    <w:rsid w:val="003B6E2B"/>
    <w:rsid w:val="003B7E36"/>
    <w:rsid w:val="003C0427"/>
    <w:rsid w:val="003C2814"/>
    <w:rsid w:val="003C2F16"/>
    <w:rsid w:val="003C43D3"/>
    <w:rsid w:val="003C4854"/>
    <w:rsid w:val="003C4A42"/>
    <w:rsid w:val="003C5F62"/>
    <w:rsid w:val="003C716B"/>
    <w:rsid w:val="003C7C00"/>
    <w:rsid w:val="003D0490"/>
    <w:rsid w:val="003D455F"/>
    <w:rsid w:val="003D70BD"/>
    <w:rsid w:val="003D7805"/>
    <w:rsid w:val="003D7D73"/>
    <w:rsid w:val="003E0EFF"/>
    <w:rsid w:val="003E0FD0"/>
    <w:rsid w:val="003E1396"/>
    <w:rsid w:val="003E1609"/>
    <w:rsid w:val="003E18E2"/>
    <w:rsid w:val="003E433F"/>
    <w:rsid w:val="003E4AC2"/>
    <w:rsid w:val="003E579F"/>
    <w:rsid w:val="003E654C"/>
    <w:rsid w:val="003E6694"/>
    <w:rsid w:val="003F04D9"/>
    <w:rsid w:val="003F2965"/>
    <w:rsid w:val="003F509B"/>
    <w:rsid w:val="003F50EA"/>
    <w:rsid w:val="003F5564"/>
    <w:rsid w:val="003F65CA"/>
    <w:rsid w:val="003F6ABB"/>
    <w:rsid w:val="003F6E3B"/>
    <w:rsid w:val="003F786D"/>
    <w:rsid w:val="003F79E1"/>
    <w:rsid w:val="004025FA"/>
    <w:rsid w:val="004033B5"/>
    <w:rsid w:val="004033FA"/>
    <w:rsid w:val="00403F0A"/>
    <w:rsid w:val="004057C2"/>
    <w:rsid w:val="00407A9F"/>
    <w:rsid w:val="00411EB5"/>
    <w:rsid w:val="00411F19"/>
    <w:rsid w:val="00412034"/>
    <w:rsid w:val="0041267E"/>
    <w:rsid w:val="004126DC"/>
    <w:rsid w:val="00412F75"/>
    <w:rsid w:val="00413C3E"/>
    <w:rsid w:val="0041505E"/>
    <w:rsid w:val="004151A3"/>
    <w:rsid w:val="00415FCB"/>
    <w:rsid w:val="004161C7"/>
    <w:rsid w:val="004164AD"/>
    <w:rsid w:val="004175FC"/>
    <w:rsid w:val="00421534"/>
    <w:rsid w:val="0042390C"/>
    <w:rsid w:val="00423A0A"/>
    <w:rsid w:val="00423DB5"/>
    <w:rsid w:val="00424402"/>
    <w:rsid w:val="004300B0"/>
    <w:rsid w:val="00431A05"/>
    <w:rsid w:val="00432447"/>
    <w:rsid w:val="00432A88"/>
    <w:rsid w:val="00432E2D"/>
    <w:rsid w:val="00435B60"/>
    <w:rsid w:val="00440D0E"/>
    <w:rsid w:val="004420D7"/>
    <w:rsid w:val="00442A9B"/>
    <w:rsid w:val="004442E3"/>
    <w:rsid w:val="00444836"/>
    <w:rsid w:val="00445794"/>
    <w:rsid w:val="00445D4C"/>
    <w:rsid w:val="0044618D"/>
    <w:rsid w:val="004463F0"/>
    <w:rsid w:val="00446A8F"/>
    <w:rsid w:val="00446B46"/>
    <w:rsid w:val="004477F2"/>
    <w:rsid w:val="00447D97"/>
    <w:rsid w:val="00447ED6"/>
    <w:rsid w:val="00451AC1"/>
    <w:rsid w:val="00452CA4"/>
    <w:rsid w:val="00454495"/>
    <w:rsid w:val="00454A7F"/>
    <w:rsid w:val="00455A4E"/>
    <w:rsid w:val="00456813"/>
    <w:rsid w:val="00457DDF"/>
    <w:rsid w:val="0046081E"/>
    <w:rsid w:val="004608B6"/>
    <w:rsid w:val="004644D4"/>
    <w:rsid w:val="00464919"/>
    <w:rsid w:val="00464FA7"/>
    <w:rsid w:val="0046689D"/>
    <w:rsid w:val="004670EC"/>
    <w:rsid w:val="004704CA"/>
    <w:rsid w:val="0047154E"/>
    <w:rsid w:val="00472328"/>
    <w:rsid w:val="00472D4F"/>
    <w:rsid w:val="004732D3"/>
    <w:rsid w:val="00474275"/>
    <w:rsid w:val="00474A82"/>
    <w:rsid w:val="0047765F"/>
    <w:rsid w:val="00477E95"/>
    <w:rsid w:val="00482181"/>
    <w:rsid w:val="00482351"/>
    <w:rsid w:val="00484034"/>
    <w:rsid w:val="004864BC"/>
    <w:rsid w:val="00490140"/>
    <w:rsid w:val="004910EA"/>
    <w:rsid w:val="004940C5"/>
    <w:rsid w:val="004969A4"/>
    <w:rsid w:val="004A0389"/>
    <w:rsid w:val="004A1A1E"/>
    <w:rsid w:val="004A1A62"/>
    <w:rsid w:val="004A23B5"/>
    <w:rsid w:val="004A2DB4"/>
    <w:rsid w:val="004A30DE"/>
    <w:rsid w:val="004A4BA4"/>
    <w:rsid w:val="004A6130"/>
    <w:rsid w:val="004A68DE"/>
    <w:rsid w:val="004B00E0"/>
    <w:rsid w:val="004B06C0"/>
    <w:rsid w:val="004B0A6F"/>
    <w:rsid w:val="004B27E6"/>
    <w:rsid w:val="004B2BB4"/>
    <w:rsid w:val="004B5103"/>
    <w:rsid w:val="004B5533"/>
    <w:rsid w:val="004B5A90"/>
    <w:rsid w:val="004B69A7"/>
    <w:rsid w:val="004B746B"/>
    <w:rsid w:val="004B7B02"/>
    <w:rsid w:val="004B7FCE"/>
    <w:rsid w:val="004C044A"/>
    <w:rsid w:val="004C141F"/>
    <w:rsid w:val="004C1C63"/>
    <w:rsid w:val="004C1DB8"/>
    <w:rsid w:val="004C2544"/>
    <w:rsid w:val="004C258B"/>
    <w:rsid w:val="004C4685"/>
    <w:rsid w:val="004C517E"/>
    <w:rsid w:val="004C58E0"/>
    <w:rsid w:val="004C6763"/>
    <w:rsid w:val="004C6C83"/>
    <w:rsid w:val="004C7A58"/>
    <w:rsid w:val="004D0974"/>
    <w:rsid w:val="004D359B"/>
    <w:rsid w:val="004D5442"/>
    <w:rsid w:val="004D63BF"/>
    <w:rsid w:val="004D750F"/>
    <w:rsid w:val="004D7D8E"/>
    <w:rsid w:val="004E2B79"/>
    <w:rsid w:val="004E4938"/>
    <w:rsid w:val="004E4A8D"/>
    <w:rsid w:val="004E4AF7"/>
    <w:rsid w:val="004E4D1C"/>
    <w:rsid w:val="004E5C32"/>
    <w:rsid w:val="004E6142"/>
    <w:rsid w:val="004E7ED5"/>
    <w:rsid w:val="004F07F7"/>
    <w:rsid w:val="004F1889"/>
    <w:rsid w:val="004F2805"/>
    <w:rsid w:val="004F29AE"/>
    <w:rsid w:val="004F30B4"/>
    <w:rsid w:val="004F475F"/>
    <w:rsid w:val="004F552A"/>
    <w:rsid w:val="004F5646"/>
    <w:rsid w:val="004F6E96"/>
    <w:rsid w:val="00501DDD"/>
    <w:rsid w:val="005024CB"/>
    <w:rsid w:val="00504BF7"/>
    <w:rsid w:val="00506AF9"/>
    <w:rsid w:val="0050790B"/>
    <w:rsid w:val="00507A5C"/>
    <w:rsid w:val="0051005E"/>
    <w:rsid w:val="00511F9E"/>
    <w:rsid w:val="00512FD1"/>
    <w:rsid w:val="00514328"/>
    <w:rsid w:val="00514FCB"/>
    <w:rsid w:val="00515DE0"/>
    <w:rsid w:val="005161C7"/>
    <w:rsid w:val="00516619"/>
    <w:rsid w:val="00516694"/>
    <w:rsid w:val="005170AF"/>
    <w:rsid w:val="005177BD"/>
    <w:rsid w:val="005224C9"/>
    <w:rsid w:val="00522867"/>
    <w:rsid w:val="00522C16"/>
    <w:rsid w:val="00523C97"/>
    <w:rsid w:val="0052421D"/>
    <w:rsid w:val="00524CF6"/>
    <w:rsid w:val="005273E1"/>
    <w:rsid w:val="00530FA4"/>
    <w:rsid w:val="005316C1"/>
    <w:rsid w:val="00531A9C"/>
    <w:rsid w:val="0053244A"/>
    <w:rsid w:val="00534988"/>
    <w:rsid w:val="005349FE"/>
    <w:rsid w:val="00534C8E"/>
    <w:rsid w:val="00535B6F"/>
    <w:rsid w:val="00541228"/>
    <w:rsid w:val="00543949"/>
    <w:rsid w:val="00543B3F"/>
    <w:rsid w:val="0054436A"/>
    <w:rsid w:val="005457ED"/>
    <w:rsid w:val="00546C73"/>
    <w:rsid w:val="00552C45"/>
    <w:rsid w:val="00553172"/>
    <w:rsid w:val="00553517"/>
    <w:rsid w:val="00553F30"/>
    <w:rsid w:val="00554380"/>
    <w:rsid w:val="00556C3E"/>
    <w:rsid w:val="00557795"/>
    <w:rsid w:val="005600C4"/>
    <w:rsid w:val="00561421"/>
    <w:rsid w:val="005614FB"/>
    <w:rsid w:val="00563BEB"/>
    <w:rsid w:val="0056556B"/>
    <w:rsid w:val="00565899"/>
    <w:rsid w:val="00565DC7"/>
    <w:rsid w:val="00566FAB"/>
    <w:rsid w:val="005675BB"/>
    <w:rsid w:val="005675EB"/>
    <w:rsid w:val="0057061D"/>
    <w:rsid w:val="00571B6D"/>
    <w:rsid w:val="005722B8"/>
    <w:rsid w:val="005729B4"/>
    <w:rsid w:val="0057300B"/>
    <w:rsid w:val="00573A41"/>
    <w:rsid w:val="00573E45"/>
    <w:rsid w:val="005748EC"/>
    <w:rsid w:val="00576151"/>
    <w:rsid w:val="00576312"/>
    <w:rsid w:val="00576980"/>
    <w:rsid w:val="00577666"/>
    <w:rsid w:val="00577E80"/>
    <w:rsid w:val="00580173"/>
    <w:rsid w:val="00580E77"/>
    <w:rsid w:val="00581313"/>
    <w:rsid w:val="0058169C"/>
    <w:rsid w:val="00581939"/>
    <w:rsid w:val="00581FFA"/>
    <w:rsid w:val="00583E45"/>
    <w:rsid w:val="00584F1B"/>
    <w:rsid w:val="00584F56"/>
    <w:rsid w:val="0058537F"/>
    <w:rsid w:val="005859FA"/>
    <w:rsid w:val="00587AC8"/>
    <w:rsid w:val="00590E56"/>
    <w:rsid w:val="005911F2"/>
    <w:rsid w:val="00591248"/>
    <w:rsid w:val="00591B92"/>
    <w:rsid w:val="00592B3F"/>
    <w:rsid w:val="00593233"/>
    <w:rsid w:val="00595031"/>
    <w:rsid w:val="00595182"/>
    <w:rsid w:val="00596626"/>
    <w:rsid w:val="005A1344"/>
    <w:rsid w:val="005A41F9"/>
    <w:rsid w:val="005A4712"/>
    <w:rsid w:val="005A491B"/>
    <w:rsid w:val="005A5ACD"/>
    <w:rsid w:val="005A6329"/>
    <w:rsid w:val="005A70EF"/>
    <w:rsid w:val="005A71AE"/>
    <w:rsid w:val="005A770D"/>
    <w:rsid w:val="005B08C5"/>
    <w:rsid w:val="005B0E04"/>
    <w:rsid w:val="005B1A5F"/>
    <w:rsid w:val="005B24DB"/>
    <w:rsid w:val="005B2754"/>
    <w:rsid w:val="005B28C4"/>
    <w:rsid w:val="005B330A"/>
    <w:rsid w:val="005B5819"/>
    <w:rsid w:val="005B5C85"/>
    <w:rsid w:val="005B6403"/>
    <w:rsid w:val="005B6B31"/>
    <w:rsid w:val="005B6EC7"/>
    <w:rsid w:val="005C0653"/>
    <w:rsid w:val="005C0AFC"/>
    <w:rsid w:val="005C356C"/>
    <w:rsid w:val="005C4A4F"/>
    <w:rsid w:val="005D023C"/>
    <w:rsid w:val="005D1AB9"/>
    <w:rsid w:val="005D337C"/>
    <w:rsid w:val="005D4EBB"/>
    <w:rsid w:val="005D58EC"/>
    <w:rsid w:val="005D59AF"/>
    <w:rsid w:val="005D5BFF"/>
    <w:rsid w:val="005D5D73"/>
    <w:rsid w:val="005D61C8"/>
    <w:rsid w:val="005D66BA"/>
    <w:rsid w:val="005D72F3"/>
    <w:rsid w:val="005D761B"/>
    <w:rsid w:val="005E1705"/>
    <w:rsid w:val="005E2C22"/>
    <w:rsid w:val="005E2CA6"/>
    <w:rsid w:val="005E2F6D"/>
    <w:rsid w:val="005E5DA9"/>
    <w:rsid w:val="005E692B"/>
    <w:rsid w:val="005E7527"/>
    <w:rsid w:val="005F043A"/>
    <w:rsid w:val="005F053D"/>
    <w:rsid w:val="005F21FB"/>
    <w:rsid w:val="005F331E"/>
    <w:rsid w:val="005F5AA6"/>
    <w:rsid w:val="005F6112"/>
    <w:rsid w:val="005F61C6"/>
    <w:rsid w:val="005F6F44"/>
    <w:rsid w:val="005F7739"/>
    <w:rsid w:val="005F7CD6"/>
    <w:rsid w:val="005F7FB8"/>
    <w:rsid w:val="0060079E"/>
    <w:rsid w:val="006017EA"/>
    <w:rsid w:val="00601F21"/>
    <w:rsid w:val="006020DC"/>
    <w:rsid w:val="00602585"/>
    <w:rsid w:val="00602B4D"/>
    <w:rsid w:val="00603C56"/>
    <w:rsid w:val="00605FE8"/>
    <w:rsid w:val="00606445"/>
    <w:rsid w:val="00606682"/>
    <w:rsid w:val="0060731D"/>
    <w:rsid w:val="0060758C"/>
    <w:rsid w:val="00607D4A"/>
    <w:rsid w:val="006138C1"/>
    <w:rsid w:val="00613DAD"/>
    <w:rsid w:val="00614728"/>
    <w:rsid w:val="00614989"/>
    <w:rsid w:val="006176E5"/>
    <w:rsid w:val="00620436"/>
    <w:rsid w:val="006206D0"/>
    <w:rsid w:val="00621187"/>
    <w:rsid w:val="0062191C"/>
    <w:rsid w:val="00621D59"/>
    <w:rsid w:val="00624993"/>
    <w:rsid w:val="00625468"/>
    <w:rsid w:val="00625585"/>
    <w:rsid w:val="00626BC5"/>
    <w:rsid w:val="00626FD7"/>
    <w:rsid w:val="00630B70"/>
    <w:rsid w:val="00631D54"/>
    <w:rsid w:val="0063242E"/>
    <w:rsid w:val="00632B39"/>
    <w:rsid w:val="00632BAB"/>
    <w:rsid w:val="006334F3"/>
    <w:rsid w:val="00633C1C"/>
    <w:rsid w:val="00633EAF"/>
    <w:rsid w:val="00634399"/>
    <w:rsid w:val="00636587"/>
    <w:rsid w:val="00636C56"/>
    <w:rsid w:val="006404E3"/>
    <w:rsid w:val="00640EBD"/>
    <w:rsid w:val="00641216"/>
    <w:rsid w:val="00642840"/>
    <w:rsid w:val="00646165"/>
    <w:rsid w:val="006461A5"/>
    <w:rsid w:val="00646595"/>
    <w:rsid w:val="006466DA"/>
    <w:rsid w:val="006473DB"/>
    <w:rsid w:val="00647D0B"/>
    <w:rsid w:val="00650F9E"/>
    <w:rsid w:val="0065102D"/>
    <w:rsid w:val="00653225"/>
    <w:rsid w:val="00653A2D"/>
    <w:rsid w:val="006552A6"/>
    <w:rsid w:val="00657985"/>
    <w:rsid w:val="00657E83"/>
    <w:rsid w:val="00657F23"/>
    <w:rsid w:val="00660E7D"/>
    <w:rsid w:val="00662D82"/>
    <w:rsid w:val="0066485F"/>
    <w:rsid w:val="00664D04"/>
    <w:rsid w:val="0066556B"/>
    <w:rsid w:val="00665A38"/>
    <w:rsid w:val="0066798F"/>
    <w:rsid w:val="006703AA"/>
    <w:rsid w:val="00671BA6"/>
    <w:rsid w:val="006724E3"/>
    <w:rsid w:val="00677775"/>
    <w:rsid w:val="006806DF"/>
    <w:rsid w:val="00680B0A"/>
    <w:rsid w:val="006816F8"/>
    <w:rsid w:val="00681FF0"/>
    <w:rsid w:val="00683248"/>
    <w:rsid w:val="00683675"/>
    <w:rsid w:val="0068425C"/>
    <w:rsid w:val="006843BA"/>
    <w:rsid w:val="00684997"/>
    <w:rsid w:val="00685192"/>
    <w:rsid w:val="0068522C"/>
    <w:rsid w:val="006854DD"/>
    <w:rsid w:val="00690D01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97A66"/>
    <w:rsid w:val="006A0B34"/>
    <w:rsid w:val="006A0EFD"/>
    <w:rsid w:val="006A1CC6"/>
    <w:rsid w:val="006A2769"/>
    <w:rsid w:val="006A3025"/>
    <w:rsid w:val="006A4044"/>
    <w:rsid w:val="006A419E"/>
    <w:rsid w:val="006A4564"/>
    <w:rsid w:val="006A508E"/>
    <w:rsid w:val="006B09EF"/>
    <w:rsid w:val="006B22CF"/>
    <w:rsid w:val="006B2B9B"/>
    <w:rsid w:val="006B4C05"/>
    <w:rsid w:val="006B7B83"/>
    <w:rsid w:val="006B7FF7"/>
    <w:rsid w:val="006C0FB7"/>
    <w:rsid w:val="006C1BEC"/>
    <w:rsid w:val="006C7050"/>
    <w:rsid w:val="006D0A04"/>
    <w:rsid w:val="006D10F9"/>
    <w:rsid w:val="006D4064"/>
    <w:rsid w:val="006D4A24"/>
    <w:rsid w:val="006D4A4A"/>
    <w:rsid w:val="006D6020"/>
    <w:rsid w:val="006D61B1"/>
    <w:rsid w:val="006D6BF4"/>
    <w:rsid w:val="006D6CBF"/>
    <w:rsid w:val="006D7813"/>
    <w:rsid w:val="006E059B"/>
    <w:rsid w:val="006E0AEC"/>
    <w:rsid w:val="006E0B9E"/>
    <w:rsid w:val="006E39CC"/>
    <w:rsid w:val="006E528E"/>
    <w:rsid w:val="006E69D3"/>
    <w:rsid w:val="006E7843"/>
    <w:rsid w:val="006E7DAA"/>
    <w:rsid w:val="006F0CF7"/>
    <w:rsid w:val="006F1129"/>
    <w:rsid w:val="006F38B5"/>
    <w:rsid w:val="006F3B4F"/>
    <w:rsid w:val="006F3F59"/>
    <w:rsid w:val="006F6787"/>
    <w:rsid w:val="00700BB4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660D"/>
    <w:rsid w:val="007068A1"/>
    <w:rsid w:val="00707DD1"/>
    <w:rsid w:val="00710B0D"/>
    <w:rsid w:val="007113A8"/>
    <w:rsid w:val="007118D0"/>
    <w:rsid w:val="00711D35"/>
    <w:rsid w:val="00711E8E"/>
    <w:rsid w:val="007144E4"/>
    <w:rsid w:val="00714BA5"/>
    <w:rsid w:val="00721C2A"/>
    <w:rsid w:val="00724942"/>
    <w:rsid w:val="00725B25"/>
    <w:rsid w:val="00725E18"/>
    <w:rsid w:val="00726F5C"/>
    <w:rsid w:val="0073127F"/>
    <w:rsid w:val="00732878"/>
    <w:rsid w:val="0073511F"/>
    <w:rsid w:val="007360FF"/>
    <w:rsid w:val="0073653C"/>
    <w:rsid w:val="007371CC"/>
    <w:rsid w:val="00737238"/>
    <w:rsid w:val="00737757"/>
    <w:rsid w:val="00740397"/>
    <w:rsid w:val="007409F6"/>
    <w:rsid w:val="00741746"/>
    <w:rsid w:val="00741DA6"/>
    <w:rsid w:val="00742CA7"/>
    <w:rsid w:val="00744A57"/>
    <w:rsid w:val="0074555C"/>
    <w:rsid w:val="00746FAB"/>
    <w:rsid w:val="00746FF8"/>
    <w:rsid w:val="00751F7D"/>
    <w:rsid w:val="007525C4"/>
    <w:rsid w:val="00752673"/>
    <w:rsid w:val="00754191"/>
    <w:rsid w:val="00754522"/>
    <w:rsid w:val="007554EA"/>
    <w:rsid w:val="00757E34"/>
    <w:rsid w:val="00760D79"/>
    <w:rsid w:val="00761FE4"/>
    <w:rsid w:val="00762466"/>
    <w:rsid w:val="00762DFF"/>
    <w:rsid w:val="00762F44"/>
    <w:rsid w:val="0076372D"/>
    <w:rsid w:val="00763836"/>
    <w:rsid w:val="00763AED"/>
    <w:rsid w:val="007642B8"/>
    <w:rsid w:val="00764B82"/>
    <w:rsid w:val="00764D12"/>
    <w:rsid w:val="00765957"/>
    <w:rsid w:val="007676EC"/>
    <w:rsid w:val="007713E6"/>
    <w:rsid w:val="00772838"/>
    <w:rsid w:val="007729AA"/>
    <w:rsid w:val="00774FDC"/>
    <w:rsid w:val="00775560"/>
    <w:rsid w:val="0077698C"/>
    <w:rsid w:val="0077701A"/>
    <w:rsid w:val="0078257A"/>
    <w:rsid w:val="00783C0A"/>
    <w:rsid w:val="00783C7B"/>
    <w:rsid w:val="007847A9"/>
    <w:rsid w:val="00784AA0"/>
    <w:rsid w:val="00785A84"/>
    <w:rsid w:val="00786013"/>
    <w:rsid w:val="0078622F"/>
    <w:rsid w:val="00786D9E"/>
    <w:rsid w:val="007877A0"/>
    <w:rsid w:val="00791728"/>
    <w:rsid w:val="00791EA7"/>
    <w:rsid w:val="00793A21"/>
    <w:rsid w:val="00794437"/>
    <w:rsid w:val="0079594F"/>
    <w:rsid w:val="00795C66"/>
    <w:rsid w:val="0079616D"/>
    <w:rsid w:val="00797AB1"/>
    <w:rsid w:val="007A036D"/>
    <w:rsid w:val="007A0E45"/>
    <w:rsid w:val="007A0FCE"/>
    <w:rsid w:val="007A12B5"/>
    <w:rsid w:val="007A19A4"/>
    <w:rsid w:val="007A1A78"/>
    <w:rsid w:val="007A2643"/>
    <w:rsid w:val="007A33B2"/>
    <w:rsid w:val="007A4355"/>
    <w:rsid w:val="007A4824"/>
    <w:rsid w:val="007A4B92"/>
    <w:rsid w:val="007A62F6"/>
    <w:rsid w:val="007A652D"/>
    <w:rsid w:val="007A69A1"/>
    <w:rsid w:val="007A6A92"/>
    <w:rsid w:val="007A7ED5"/>
    <w:rsid w:val="007B0242"/>
    <w:rsid w:val="007B1A5A"/>
    <w:rsid w:val="007B1EDA"/>
    <w:rsid w:val="007B2783"/>
    <w:rsid w:val="007B5564"/>
    <w:rsid w:val="007B5764"/>
    <w:rsid w:val="007B65C7"/>
    <w:rsid w:val="007B7311"/>
    <w:rsid w:val="007B7405"/>
    <w:rsid w:val="007C0CEA"/>
    <w:rsid w:val="007C1B41"/>
    <w:rsid w:val="007C3793"/>
    <w:rsid w:val="007C3ED1"/>
    <w:rsid w:val="007C4C7D"/>
    <w:rsid w:val="007C4DCA"/>
    <w:rsid w:val="007C5901"/>
    <w:rsid w:val="007C5C33"/>
    <w:rsid w:val="007C6994"/>
    <w:rsid w:val="007D1193"/>
    <w:rsid w:val="007D1CC0"/>
    <w:rsid w:val="007D4271"/>
    <w:rsid w:val="007D58E7"/>
    <w:rsid w:val="007D7D54"/>
    <w:rsid w:val="007E0D36"/>
    <w:rsid w:val="007E0E5F"/>
    <w:rsid w:val="007E24BA"/>
    <w:rsid w:val="007E289F"/>
    <w:rsid w:val="007E405C"/>
    <w:rsid w:val="007E46DE"/>
    <w:rsid w:val="007E561A"/>
    <w:rsid w:val="007E5C2D"/>
    <w:rsid w:val="007E6112"/>
    <w:rsid w:val="007E64D7"/>
    <w:rsid w:val="007E7277"/>
    <w:rsid w:val="007F0F74"/>
    <w:rsid w:val="007F123B"/>
    <w:rsid w:val="007F12EE"/>
    <w:rsid w:val="007F1978"/>
    <w:rsid w:val="007F23A2"/>
    <w:rsid w:val="007F2A2C"/>
    <w:rsid w:val="007F3280"/>
    <w:rsid w:val="007F354A"/>
    <w:rsid w:val="007F3CF8"/>
    <w:rsid w:val="007F3F03"/>
    <w:rsid w:val="007F558F"/>
    <w:rsid w:val="007F7F77"/>
    <w:rsid w:val="008002F9"/>
    <w:rsid w:val="008009E0"/>
    <w:rsid w:val="008015B1"/>
    <w:rsid w:val="008035DF"/>
    <w:rsid w:val="0080399E"/>
    <w:rsid w:val="008044CD"/>
    <w:rsid w:val="00804BE6"/>
    <w:rsid w:val="00805DC0"/>
    <w:rsid w:val="00805F2C"/>
    <w:rsid w:val="00806A7E"/>
    <w:rsid w:val="00806D7F"/>
    <w:rsid w:val="00807B3D"/>
    <w:rsid w:val="00810E9D"/>
    <w:rsid w:val="00811209"/>
    <w:rsid w:val="0081275E"/>
    <w:rsid w:val="00813C44"/>
    <w:rsid w:val="00813D70"/>
    <w:rsid w:val="00814295"/>
    <w:rsid w:val="00815036"/>
    <w:rsid w:val="008155C0"/>
    <w:rsid w:val="00815DED"/>
    <w:rsid w:val="00815E6B"/>
    <w:rsid w:val="00817BB0"/>
    <w:rsid w:val="00820034"/>
    <w:rsid w:val="008219EA"/>
    <w:rsid w:val="008223B6"/>
    <w:rsid w:val="008224B1"/>
    <w:rsid w:val="00822F68"/>
    <w:rsid w:val="00823225"/>
    <w:rsid w:val="008247BD"/>
    <w:rsid w:val="008252B1"/>
    <w:rsid w:val="00825B61"/>
    <w:rsid w:val="00831365"/>
    <w:rsid w:val="00831436"/>
    <w:rsid w:val="00832522"/>
    <w:rsid w:val="00832731"/>
    <w:rsid w:val="00832A47"/>
    <w:rsid w:val="00833DBB"/>
    <w:rsid w:val="008341DD"/>
    <w:rsid w:val="00834263"/>
    <w:rsid w:val="00834E59"/>
    <w:rsid w:val="0083618C"/>
    <w:rsid w:val="00836DBA"/>
    <w:rsid w:val="00837046"/>
    <w:rsid w:val="008418F3"/>
    <w:rsid w:val="00841E8E"/>
    <w:rsid w:val="008433E5"/>
    <w:rsid w:val="008448C5"/>
    <w:rsid w:val="008457CA"/>
    <w:rsid w:val="0084752A"/>
    <w:rsid w:val="0085044D"/>
    <w:rsid w:val="00851FE1"/>
    <w:rsid w:val="00853EC1"/>
    <w:rsid w:val="00855C73"/>
    <w:rsid w:val="008562AE"/>
    <w:rsid w:val="00856A4E"/>
    <w:rsid w:val="00856F51"/>
    <w:rsid w:val="00857624"/>
    <w:rsid w:val="0086063E"/>
    <w:rsid w:val="00860E18"/>
    <w:rsid w:val="008622E7"/>
    <w:rsid w:val="00862DC5"/>
    <w:rsid w:val="0086313A"/>
    <w:rsid w:val="00863235"/>
    <w:rsid w:val="00863F19"/>
    <w:rsid w:val="008673F0"/>
    <w:rsid w:val="008702C2"/>
    <w:rsid w:val="00870498"/>
    <w:rsid w:val="00872219"/>
    <w:rsid w:val="008726A5"/>
    <w:rsid w:val="00872A60"/>
    <w:rsid w:val="008742F6"/>
    <w:rsid w:val="008806FC"/>
    <w:rsid w:val="00883129"/>
    <w:rsid w:val="00886178"/>
    <w:rsid w:val="00886B68"/>
    <w:rsid w:val="00886F30"/>
    <w:rsid w:val="00887A9E"/>
    <w:rsid w:val="00891E15"/>
    <w:rsid w:val="00892990"/>
    <w:rsid w:val="00892DF6"/>
    <w:rsid w:val="00894F9B"/>
    <w:rsid w:val="00895E6B"/>
    <w:rsid w:val="0089630B"/>
    <w:rsid w:val="00896B13"/>
    <w:rsid w:val="00896EA0"/>
    <w:rsid w:val="008977C2"/>
    <w:rsid w:val="008A0A54"/>
    <w:rsid w:val="008A1170"/>
    <w:rsid w:val="008A2174"/>
    <w:rsid w:val="008A31CC"/>
    <w:rsid w:val="008A3985"/>
    <w:rsid w:val="008A3F42"/>
    <w:rsid w:val="008A41B8"/>
    <w:rsid w:val="008A4DF6"/>
    <w:rsid w:val="008A56B8"/>
    <w:rsid w:val="008A78A7"/>
    <w:rsid w:val="008A791C"/>
    <w:rsid w:val="008B182E"/>
    <w:rsid w:val="008B1DA5"/>
    <w:rsid w:val="008B2256"/>
    <w:rsid w:val="008B2DE3"/>
    <w:rsid w:val="008B4574"/>
    <w:rsid w:val="008B4DAC"/>
    <w:rsid w:val="008B5128"/>
    <w:rsid w:val="008B5575"/>
    <w:rsid w:val="008B5B50"/>
    <w:rsid w:val="008B5DE9"/>
    <w:rsid w:val="008B716F"/>
    <w:rsid w:val="008B7A5F"/>
    <w:rsid w:val="008B7E2F"/>
    <w:rsid w:val="008B7EAB"/>
    <w:rsid w:val="008C068B"/>
    <w:rsid w:val="008C0AC4"/>
    <w:rsid w:val="008C114C"/>
    <w:rsid w:val="008C1779"/>
    <w:rsid w:val="008C17FB"/>
    <w:rsid w:val="008C1D6C"/>
    <w:rsid w:val="008C20B9"/>
    <w:rsid w:val="008C2801"/>
    <w:rsid w:val="008C2B3A"/>
    <w:rsid w:val="008C2F0A"/>
    <w:rsid w:val="008C33D2"/>
    <w:rsid w:val="008C3A06"/>
    <w:rsid w:val="008C4A91"/>
    <w:rsid w:val="008C4EF6"/>
    <w:rsid w:val="008C663C"/>
    <w:rsid w:val="008D0C26"/>
    <w:rsid w:val="008D190B"/>
    <w:rsid w:val="008D2070"/>
    <w:rsid w:val="008D29D0"/>
    <w:rsid w:val="008D2C99"/>
    <w:rsid w:val="008D31C8"/>
    <w:rsid w:val="008D4010"/>
    <w:rsid w:val="008D4F06"/>
    <w:rsid w:val="008D5072"/>
    <w:rsid w:val="008D5208"/>
    <w:rsid w:val="008D59D9"/>
    <w:rsid w:val="008D5FE6"/>
    <w:rsid w:val="008D6C7F"/>
    <w:rsid w:val="008D6DC9"/>
    <w:rsid w:val="008D79F1"/>
    <w:rsid w:val="008D7BDE"/>
    <w:rsid w:val="008D7DAF"/>
    <w:rsid w:val="008E01BC"/>
    <w:rsid w:val="008E137F"/>
    <w:rsid w:val="008E272E"/>
    <w:rsid w:val="008E276A"/>
    <w:rsid w:val="008E37AD"/>
    <w:rsid w:val="008E4BF1"/>
    <w:rsid w:val="008E4F9A"/>
    <w:rsid w:val="008F0A05"/>
    <w:rsid w:val="008F1AB6"/>
    <w:rsid w:val="008F239B"/>
    <w:rsid w:val="008F247B"/>
    <w:rsid w:val="008F3959"/>
    <w:rsid w:val="008F3B23"/>
    <w:rsid w:val="008F5A80"/>
    <w:rsid w:val="008F611A"/>
    <w:rsid w:val="008F61F6"/>
    <w:rsid w:val="008F7A1E"/>
    <w:rsid w:val="008F7FA1"/>
    <w:rsid w:val="00902C3E"/>
    <w:rsid w:val="009032E7"/>
    <w:rsid w:val="0090409C"/>
    <w:rsid w:val="0090506F"/>
    <w:rsid w:val="00905074"/>
    <w:rsid w:val="00905141"/>
    <w:rsid w:val="009057A3"/>
    <w:rsid w:val="00905967"/>
    <w:rsid w:val="00906464"/>
    <w:rsid w:val="00907012"/>
    <w:rsid w:val="009079D8"/>
    <w:rsid w:val="00907B5E"/>
    <w:rsid w:val="00910AE3"/>
    <w:rsid w:val="00912564"/>
    <w:rsid w:val="00914FC6"/>
    <w:rsid w:val="00916373"/>
    <w:rsid w:val="0091641F"/>
    <w:rsid w:val="00916467"/>
    <w:rsid w:val="00922238"/>
    <w:rsid w:val="009224F7"/>
    <w:rsid w:val="00923443"/>
    <w:rsid w:val="009276D5"/>
    <w:rsid w:val="00927C7E"/>
    <w:rsid w:val="00927ED0"/>
    <w:rsid w:val="009322B9"/>
    <w:rsid w:val="00934335"/>
    <w:rsid w:val="00935FC4"/>
    <w:rsid w:val="00936E99"/>
    <w:rsid w:val="00937B4E"/>
    <w:rsid w:val="00937B84"/>
    <w:rsid w:val="00937C89"/>
    <w:rsid w:val="00940746"/>
    <w:rsid w:val="00940E5E"/>
    <w:rsid w:val="0094157C"/>
    <w:rsid w:val="0094175B"/>
    <w:rsid w:val="00942FD5"/>
    <w:rsid w:val="0094335B"/>
    <w:rsid w:val="00944FB8"/>
    <w:rsid w:val="00945127"/>
    <w:rsid w:val="00945881"/>
    <w:rsid w:val="00946A2F"/>
    <w:rsid w:val="00953E86"/>
    <w:rsid w:val="009541D3"/>
    <w:rsid w:val="00954896"/>
    <w:rsid w:val="00957E33"/>
    <w:rsid w:val="009603F0"/>
    <w:rsid w:val="00960466"/>
    <w:rsid w:val="009604DD"/>
    <w:rsid w:val="00960C6F"/>
    <w:rsid w:val="00961079"/>
    <w:rsid w:val="00961644"/>
    <w:rsid w:val="009619A9"/>
    <w:rsid w:val="009638ED"/>
    <w:rsid w:val="009644BE"/>
    <w:rsid w:val="00966677"/>
    <w:rsid w:val="009667E1"/>
    <w:rsid w:val="009669FB"/>
    <w:rsid w:val="009676C6"/>
    <w:rsid w:val="00967F0F"/>
    <w:rsid w:val="00970D40"/>
    <w:rsid w:val="00972E89"/>
    <w:rsid w:val="009739D7"/>
    <w:rsid w:val="00974CA3"/>
    <w:rsid w:val="00975456"/>
    <w:rsid w:val="0097571B"/>
    <w:rsid w:val="00975F8A"/>
    <w:rsid w:val="00977661"/>
    <w:rsid w:val="0098092F"/>
    <w:rsid w:val="00980A20"/>
    <w:rsid w:val="00980F60"/>
    <w:rsid w:val="0098195D"/>
    <w:rsid w:val="00981A05"/>
    <w:rsid w:val="009834E6"/>
    <w:rsid w:val="00985760"/>
    <w:rsid w:val="00985E61"/>
    <w:rsid w:val="00985F1D"/>
    <w:rsid w:val="009866D1"/>
    <w:rsid w:val="00986BB7"/>
    <w:rsid w:val="00987600"/>
    <w:rsid w:val="00987A0B"/>
    <w:rsid w:val="00991250"/>
    <w:rsid w:val="00994060"/>
    <w:rsid w:val="009944DE"/>
    <w:rsid w:val="009953C1"/>
    <w:rsid w:val="0099556D"/>
    <w:rsid w:val="009964F0"/>
    <w:rsid w:val="00996862"/>
    <w:rsid w:val="009976DC"/>
    <w:rsid w:val="009A29E9"/>
    <w:rsid w:val="009A2AB0"/>
    <w:rsid w:val="009A3751"/>
    <w:rsid w:val="009A5A4A"/>
    <w:rsid w:val="009A5AFF"/>
    <w:rsid w:val="009A63FF"/>
    <w:rsid w:val="009B01A6"/>
    <w:rsid w:val="009B060F"/>
    <w:rsid w:val="009B0CA2"/>
    <w:rsid w:val="009B16C8"/>
    <w:rsid w:val="009B189A"/>
    <w:rsid w:val="009B354A"/>
    <w:rsid w:val="009B3F59"/>
    <w:rsid w:val="009B53AE"/>
    <w:rsid w:val="009B6815"/>
    <w:rsid w:val="009B7CB1"/>
    <w:rsid w:val="009C0BAB"/>
    <w:rsid w:val="009C0F0B"/>
    <w:rsid w:val="009C41B5"/>
    <w:rsid w:val="009C6C63"/>
    <w:rsid w:val="009D0552"/>
    <w:rsid w:val="009D1B6C"/>
    <w:rsid w:val="009D1F41"/>
    <w:rsid w:val="009D2B9D"/>
    <w:rsid w:val="009D482C"/>
    <w:rsid w:val="009D49E5"/>
    <w:rsid w:val="009D4C4E"/>
    <w:rsid w:val="009D6726"/>
    <w:rsid w:val="009D6C2E"/>
    <w:rsid w:val="009E0928"/>
    <w:rsid w:val="009E2779"/>
    <w:rsid w:val="009E34F3"/>
    <w:rsid w:val="009E37F5"/>
    <w:rsid w:val="009E3D8F"/>
    <w:rsid w:val="009E4326"/>
    <w:rsid w:val="009E4DD2"/>
    <w:rsid w:val="009E4EB4"/>
    <w:rsid w:val="009F0C0B"/>
    <w:rsid w:val="009F4200"/>
    <w:rsid w:val="009F61EE"/>
    <w:rsid w:val="009F6897"/>
    <w:rsid w:val="009F6C04"/>
    <w:rsid w:val="009F6E22"/>
    <w:rsid w:val="009F776B"/>
    <w:rsid w:val="00A02B05"/>
    <w:rsid w:val="00A03563"/>
    <w:rsid w:val="00A040EA"/>
    <w:rsid w:val="00A07281"/>
    <w:rsid w:val="00A07A93"/>
    <w:rsid w:val="00A07CA4"/>
    <w:rsid w:val="00A100D0"/>
    <w:rsid w:val="00A105BD"/>
    <w:rsid w:val="00A15467"/>
    <w:rsid w:val="00A15E7D"/>
    <w:rsid w:val="00A173C2"/>
    <w:rsid w:val="00A20398"/>
    <w:rsid w:val="00A2135F"/>
    <w:rsid w:val="00A22542"/>
    <w:rsid w:val="00A22FC3"/>
    <w:rsid w:val="00A2304C"/>
    <w:rsid w:val="00A268E2"/>
    <w:rsid w:val="00A27490"/>
    <w:rsid w:val="00A33650"/>
    <w:rsid w:val="00A3465A"/>
    <w:rsid w:val="00A34777"/>
    <w:rsid w:val="00A362B2"/>
    <w:rsid w:val="00A37858"/>
    <w:rsid w:val="00A4013D"/>
    <w:rsid w:val="00A40CAC"/>
    <w:rsid w:val="00A420EA"/>
    <w:rsid w:val="00A434DC"/>
    <w:rsid w:val="00A45553"/>
    <w:rsid w:val="00A45BA7"/>
    <w:rsid w:val="00A45C0E"/>
    <w:rsid w:val="00A45EE5"/>
    <w:rsid w:val="00A462CF"/>
    <w:rsid w:val="00A47BE6"/>
    <w:rsid w:val="00A501DD"/>
    <w:rsid w:val="00A507CD"/>
    <w:rsid w:val="00A5127D"/>
    <w:rsid w:val="00A51906"/>
    <w:rsid w:val="00A52CF3"/>
    <w:rsid w:val="00A53522"/>
    <w:rsid w:val="00A562C9"/>
    <w:rsid w:val="00A569F8"/>
    <w:rsid w:val="00A576C0"/>
    <w:rsid w:val="00A57804"/>
    <w:rsid w:val="00A57EBD"/>
    <w:rsid w:val="00A629AF"/>
    <w:rsid w:val="00A63141"/>
    <w:rsid w:val="00A65568"/>
    <w:rsid w:val="00A65FD1"/>
    <w:rsid w:val="00A6662C"/>
    <w:rsid w:val="00A679E2"/>
    <w:rsid w:val="00A70327"/>
    <w:rsid w:val="00A7098D"/>
    <w:rsid w:val="00A7286A"/>
    <w:rsid w:val="00A73937"/>
    <w:rsid w:val="00A74031"/>
    <w:rsid w:val="00A7493F"/>
    <w:rsid w:val="00A75B07"/>
    <w:rsid w:val="00A75EE9"/>
    <w:rsid w:val="00A7713D"/>
    <w:rsid w:val="00A80854"/>
    <w:rsid w:val="00A808A7"/>
    <w:rsid w:val="00A81222"/>
    <w:rsid w:val="00A82217"/>
    <w:rsid w:val="00A82A8C"/>
    <w:rsid w:val="00A8403E"/>
    <w:rsid w:val="00A842E8"/>
    <w:rsid w:val="00A85498"/>
    <w:rsid w:val="00A85555"/>
    <w:rsid w:val="00A85720"/>
    <w:rsid w:val="00A86CD7"/>
    <w:rsid w:val="00A911CC"/>
    <w:rsid w:val="00A91B7E"/>
    <w:rsid w:val="00A921CC"/>
    <w:rsid w:val="00A92801"/>
    <w:rsid w:val="00A95236"/>
    <w:rsid w:val="00A96139"/>
    <w:rsid w:val="00A96969"/>
    <w:rsid w:val="00A97AF7"/>
    <w:rsid w:val="00AA1168"/>
    <w:rsid w:val="00AA1A9D"/>
    <w:rsid w:val="00AA1E68"/>
    <w:rsid w:val="00AA1E92"/>
    <w:rsid w:val="00AA22C6"/>
    <w:rsid w:val="00AA2515"/>
    <w:rsid w:val="00AA28E0"/>
    <w:rsid w:val="00AA2CD4"/>
    <w:rsid w:val="00AA5491"/>
    <w:rsid w:val="00AA6966"/>
    <w:rsid w:val="00AA6EFC"/>
    <w:rsid w:val="00AA7F8E"/>
    <w:rsid w:val="00AB014F"/>
    <w:rsid w:val="00AB223D"/>
    <w:rsid w:val="00AB255F"/>
    <w:rsid w:val="00AB299D"/>
    <w:rsid w:val="00AB32FD"/>
    <w:rsid w:val="00AB35C5"/>
    <w:rsid w:val="00AB3BB5"/>
    <w:rsid w:val="00AB44A1"/>
    <w:rsid w:val="00AB44B0"/>
    <w:rsid w:val="00AB56B9"/>
    <w:rsid w:val="00AB682D"/>
    <w:rsid w:val="00AB76F5"/>
    <w:rsid w:val="00AB7A66"/>
    <w:rsid w:val="00AB7E24"/>
    <w:rsid w:val="00AC19BA"/>
    <w:rsid w:val="00AC2077"/>
    <w:rsid w:val="00AC2ECD"/>
    <w:rsid w:val="00AC40AF"/>
    <w:rsid w:val="00AC4C2F"/>
    <w:rsid w:val="00AC4CA4"/>
    <w:rsid w:val="00AC5B19"/>
    <w:rsid w:val="00AC5BC7"/>
    <w:rsid w:val="00AC6133"/>
    <w:rsid w:val="00AC6993"/>
    <w:rsid w:val="00AD01A3"/>
    <w:rsid w:val="00AD0F24"/>
    <w:rsid w:val="00AD0FF3"/>
    <w:rsid w:val="00AD1BCA"/>
    <w:rsid w:val="00AD5498"/>
    <w:rsid w:val="00AD57D5"/>
    <w:rsid w:val="00AD6DD3"/>
    <w:rsid w:val="00AD7156"/>
    <w:rsid w:val="00AE1081"/>
    <w:rsid w:val="00AE12F0"/>
    <w:rsid w:val="00AE15DB"/>
    <w:rsid w:val="00AE2406"/>
    <w:rsid w:val="00AE2A67"/>
    <w:rsid w:val="00AE4CC8"/>
    <w:rsid w:val="00AE58AC"/>
    <w:rsid w:val="00AE5FCA"/>
    <w:rsid w:val="00AE6662"/>
    <w:rsid w:val="00AE681F"/>
    <w:rsid w:val="00AE76E8"/>
    <w:rsid w:val="00AF099C"/>
    <w:rsid w:val="00AF105D"/>
    <w:rsid w:val="00AF121A"/>
    <w:rsid w:val="00AF16E0"/>
    <w:rsid w:val="00AF1A9E"/>
    <w:rsid w:val="00AF2745"/>
    <w:rsid w:val="00AF287C"/>
    <w:rsid w:val="00AF2E9D"/>
    <w:rsid w:val="00AF3D4B"/>
    <w:rsid w:val="00AF4172"/>
    <w:rsid w:val="00AF682C"/>
    <w:rsid w:val="00AF6F68"/>
    <w:rsid w:val="00B004C5"/>
    <w:rsid w:val="00B00766"/>
    <w:rsid w:val="00B0095D"/>
    <w:rsid w:val="00B01422"/>
    <w:rsid w:val="00B020BF"/>
    <w:rsid w:val="00B02746"/>
    <w:rsid w:val="00B04192"/>
    <w:rsid w:val="00B05005"/>
    <w:rsid w:val="00B078D3"/>
    <w:rsid w:val="00B102CA"/>
    <w:rsid w:val="00B11965"/>
    <w:rsid w:val="00B12332"/>
    <w:rsid w:val="00B12484"/>
    <w:rsid w:val="00B127A7"/>
    <w:rsid w:val="00B128AF"/>
    <w:rsid w:val="00B14907"/>
    <w:rsid w:val="00B14A26"/>
    <w:rsid w:val="00B15C81"/>
    <w:rsid w:val="00B168D5"/>
    <w:rsid w:val="00B17355"/>
    <w:rsid w:val="00B17398"/>
    <w:rsid w:val="00B1744F"/>
    <w:rsid w:val="00B22A43"/>
    <w:rsid w:val="00B23E80"/>
    <w:rsid w:val="00B251FA"/>
    <w:rsid w:val="00B25A31"/>
    <w:rsid w:val="00B25EE1"/>
    <w:rsid w:val="00B25F36"/>
    <w:rsid w:val="00B2682D"/>
    <w:rsid w:val="00B272CF"/>
    <w:rsid w:val="00B27E57"/>
    <w:rsid w:val="00B308C9"/>
    <w:rsid w:val="00B30DB1"/>
    <w:rsid w:val="00B30FAA"/>
    <w:rsid w:val="00B310E1"/>
    <w:rsid w:val="00B315E5"/>
    <w:rsid w:val="00B3208A"/>
    <w:rsid w:val="00B32BA7"/>
    <w:rsid w:val="00B33015"/>
    <w:rsid w:val="00B33D65"/>
    <w:rsid w:val="00B342B7"/>
    <w:rsid w:val="00B3580A"/>
    <w:rsid w:val="00B35885"/>
    <w:rsid w:val="00B370E3"/>
    <w:rsid w:val="00B410BF"/>
    <w:rsid w:val="00B41252"/>
    <w:rsid w:val="00B428A4"/>
    <w:rsid w:val="00B455B8"/>
    <w:rsid w:val="00B45D54"/>
    <w:rsid w:val="00B46418"/>
    <w:rsid w:val="00B46432"/>
    <w:rsid w:val="00B46A82"/>
    <w:rsid w:val="00B50745"/>
    <w:rsid w:val="00B52448"/>
    <w:rsid w:val="00B52845"/>
    <w:rsid w:val="00B5391D"/>
    <w:rsid w:val="00B54AE5"/>
    <w:rsid w:val="00B5572F"/>
    <w:rsid w:val="00B55FC7"/>
    <w:rsid w:val="00B57785"/>
    <w:rsid w:val="00B57DC6"/>
    <w:rsid w:val="00B60C74"/>
    <w:rsid w:val="00B6254A"/>
    <w:rsid w:val="00B625DB"/>
    <w:rsid w:val="00B632D6"/>
    <w:rsid w:val="00B63A66"/>
    <w:rsid w:val="00B64400"/>
    <w:rsid w:val="00B6463A"/>
    <w:rsid w:val="00B65D9C"/>
    <w:rsid w:val="00B65E46"/>
    <w:rsid w:val="00B661B0"/>
    <w:rsid w:val="00B66941"/>
    <w:rsid w:val="00B6715A"/>
    <w:rsid w:val="00B6716D"/>
    <w:rsid w:val="00B67838"/>
    <w:rsid w:val="00B7129D"/>
    <w:rsid w:val="00B73F82"/>
    <w:rsid w:val="00B74F4A"/>
    <w:rsid w:val="00B76009"/>
    <w:rsid w:val="00B76417"/>
    <w:rsid w:val="00B7649F"/>
    <w:rsid w:val="00B7667A"/>
    <w:rsid w:val="00B80402"/>
    <w:rsid w:val="00B8126D"/>
    <w:rsid w:val="00B83631"/>
    <w:rsid w:val="00B83B20"/>
    <w:rsid w:val="00B83BD2"/>
    <w:rsid w:val="00B83F02"/>
    <w:rsid w:val="00B876ED"/>
    <w:rsid w:val="00B90514"/>
    <w:rsid w:val="00B90A55"/>
    <w:rsid w:val="00B90E00"/>
    <w:rsid w:val="00B91353"/>
    <w:rsid w:val="00B9319A"/>
    <w:rsid w:val="00B938C7"/>
    <w:rsid w:val="00B95076"/>
    <w:rsid w:val="00B95F27"/>
    <w:rsid w:val="00B96886"/>
    <w:rsid w:val="00B975B5"/>
    <w:rsid w:val="00BA0C1F"/>
    <w:rsid w:val="00BA23BE"/>
    <w:rsid w:val="00BA2BC5"/>
    <w:rsid w:val="00BA47C7"/>
    <w:rsid w:val="00BA5559"/>
    <w:rsid w:val="00BA6479"/>
    <w:rsid w:val="00BA6A77"/>
    <w:rsid w:val="00BA7877"/>
    <w:rsid w:val="00BB1055"/>
    <w:rsid w:val="00BB14EF"/>
    <w:rsid w:val="00BB2A95"/>
    <w:rsid w:val="00BB2B0E"/>
    <w:rsid w:val="00BB3C22"/>
    <w:rsid w:val="00BB4B4B"/>
    <w:rsid w:val="00BB5152"/>
    <w:rsid w:val="00BB67C4"/>
    <w:rsid w:val="00BB6A4D"/>
    <w:rsid w:val="00BB784B"/>
    <w:rsid w:val="00BC1470"/>
    <w:rsid w:val="00BC2489"/>
    <w:rsid w:val="00BC4F00"/>
    <w:rsid w:val="00BC6FF5"/>
    <w:rsid w:val="00BC7148"/>
    <w:rsid w:val="00BD0653"/>
    <w:rsid w:val="00BD2F7E"/>
    <w:rsid w:val="00BD30F3"/>
    <w:rsid w:val="00BD470B"/>
    <w:rsid w:val="00BD489A"/>
    <w:rsid w:val="00BD65D0"/>
    <w:rsid w:val="00BD6A05"/>
    <w:rsid w:val="00BD6D14"/>
    <w:rsid w:val="00BD6E77"/>
    <w:rsid w:val="00BD6F8D"/>
    <w:rsid w:val="00BE1147"/>
    <w:rsid w:val="00BE14E4"/>
    <w:rsid w:val="00BE26B6"/>
    <w:rsid w:val="00BE3E5C"/>
    <w:rsid w:val="00BE576E"/>
    <w:rsid w:val="00BE5A7E"/>
    <w:rsid w:val="00BF12F2"/>
    <w:rsid w:val="00BF1465"/>
    <w:rsid w:val="00BF1DBD"/>
    <w:rsid w:val="00BF20B9"/>
    <w:rsid w:val="00BF306C"/>
    <w:rsid w:val="00BF3198"/>
    <w:rsid w:val="00BF3647"/>
    <w:rsid w:val="00BF4AC6"/>
    <w:rsid w:val="00BF50B5"/>
    <w:rsid w:val="00BF51CB"/>
    <w:rsid w:val="00BF5336"/>
    <w:rsid w:val="00BF69B9"/>
    <w:rsid w:val="00BF6EA7"/>
    <w:rsid w:val="00BF7011"/>
    <w:rsid w:val="00C00A95"/>
    <w:rsid w:val="00C00ED3"/>
    <w:rsid w:val="00C01E9E"/>
    <w:rsid w:val="00C0365C"/>
    <w:rsid w:val="00C03CB1"/>
    <w:rsid w:val="00C0540F"/>
    <w:rsid w:val="00C05843"/>
    <w:rsid w:val="00C05C59"/>
    <w:rsid w:val="00C074FE"/>
    <w:rsid w:val="00C10668"/>
    <w:rsid w:val="00C107D7"/>
    <w:rsid w:val="00C11431"/>
    <w:rsid w:val="00C11822"/>
    <w:rsid w:val="00C12280"/>
    <w:rsid w:val="00C12E0C"/>
    <w:rsid w:val="00C12E37"/>
    <w:rsid w:val="00C13A75"/>
    <w:rsid w:val="00C141DD"/>
    <w:rsid w:val="00C151F0"/>
    <w:rsid w:val="00C15511"/>
    <w:rsid w:val="00C1582E"/>
    <w:rsid w:val="00C15F1E"/>
    <w:rsid w:val="00C16C29"/>
    <w:rsid w:val="00C16DB7"/>
    <w:rsid w:val="00C16F2C"/>
    <w:rsid w:val="00C17815"/>
    <w:rsid w:val="00C179CF"/>
    <w:rsid w:val="00C2038E"/>
    <w:rsid w:val="00C21798"/>
    <w:rsid w:val="00C224A5"/>
    <w:rsid w:val="00C22857"/>
    <w:rsid w:val="00C230A1"/>
    <w:rsid w:val="00C2324D"/>
    <w:rsid w:val="00C23C0E"/>
    <w:rsid w:val="00C2428E"/>
    <w:rsid w:val="00C25786"/>
    <w:rsid w:val="00C25AA7"/>
    <w:rsid w:val="00C25B9F"/>
    <w:rsid w:val="00C25CD1"/>
    <w:rsid w:val="00C25E5F"/>
    <w:rsid w:val="00C260B2"/>
    <w:rsid w:val="00C26DE8"/>
    <w:rsid w:val="00C2713A"/>
    <w:rsid w:val="00C27F9C"/>
    <w:rsid w:val="00C318A7"/>
    <w:rsid w:val="00C33B00"/>
    <w:rsid w:val="00C33E40"/>
    <w:rsid w:val="00C34718"/>
    <w:rsid w:val="00C34C61"/>
    <w:rsid w:val="00C35883"/>
    <w:rsid w:val="00C36865"/>
    <w:rsid w:val="00C36EDF"/>
    <w:rsid w:val="00C3704D"/>
    <w:rsid w:val="00C4339E"/>
    <w:rsid w:val="00C43717"/>
    <w:rsid w:val="00C43A72"/>
    <w:rsid w:val="00C4622B"/>
    <w:rsid w:val="00C46462"/>
    <w:rsid w:val="00C46F4C"/>
    <w:rsid w:val="00C50150"/>
    <w:rsid w:val="00C502FB"/>
    <w:rsid w:val="00C507B7"/>
    <w:rsid w:val="00C50827"/>
    <w:rsid w:val="00C51C89"/>
    <w:rsid w:val="00C5203B"/>
    <w:rsid w:val="00C52E7C"/>
    <w:rsid w:val="00C55BAE"/>
    <w:rsid w:val="00C578FA"/>
    <w:rsid w:val="00C60250"/>
    <w:rsid w:val="00C60557"/>
    <w:rsid w:val="00C60C71"/>
    <w:rsid w:val="00C60DB4"/>
    <w:rsid w:val="00C61BE3"/>
    <w:rsid w:val="00C629CA"/>
    <w:rsid w:val="00C62D4F"/>
    <w:rsid w:val="00C631C7"/>
    <w:rsid w:val="00C64DA2"/>
    <w:rsid w:val="00C65552"/>
    <w:rsid w:val="00C65862"/>
    <w:rsid w:val="00C65A0A"/>
    <w:rsid w:val="00C65C58"/>
    <w:rsid w:val="00C65FDE"/>
    <w:rsid w:val="00C67AE5"/>
    <w:rsid w:val="00C701EA"/>
    <w:rsid w:val="00C7098F"/>
    <w:rsid w:val="00C71149"/>
    <w:rsid w:val="00C715BD"/>
    <w:rsid w:val="00C74583"/>
    <w:rsid w:val="00C757FB"/>
    <w:rsid w:val="00C7664F"/>
    <w:rsid w:val="00C76B8A"/>
    <w:rsid w:val="00C76DDD"/>
    <w:rsid w:val="00C804ED"/>
    <w:rsid w:val="00C82AAE"/>
    <w:rsid w:val="00C83DD8"/>
    <w:rsid w:val="00C85A3B"/>
    <w:rsid w:val="00C871BC"/>
    <w:rsid w:val="00C877C6"/>
    <w:rsid w:val="00C87D47"/>
    <w:rsid w:val="00C9013D"/>
    <w:rsid w:val="00C9179A"/>
    <w:rsid w:val="00C91A42"/>
    <w:rsid w:val="00C92CA8"/>
    <w:rsid w:val="00C9334B"/>
    <w:rsid w:val="00C95631"/>
    <w:rsid w:val="00C96AE9"/>
    <w:rsid w:val="00C96C21"/>
    <w:rsid w:val="00C96CD6"/>
    <w:rsid w:val="00C96D0A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66BB"/>
    <w:rsid w:val="00CA78BE"/>
    <w:rsid w:val="00CB141D"/>
    <w:rsid w:val="00CB2BB0"/>
    <w:rsid w:val="00CB2BC0"/>
    <w:rsid w:val="00CB480B"/>
    <w:rsid w:val="00CB4D6D"/>
    <w:rsid w:val="00CB713D"/>
    <w:rsid w:val="00CC0DBE"/>
    <w:rsid w:val="00CC1705"/>
    <w:rsid w:val="00CC2592"/>
    <w:rsid w:val="00CC2B96"/>
    <w:rsid w:val="00CC2BFB"/>
    <w:rsid w:val="00CC3007"/>
    <w:rsid w:val="00CC422A"/>
    <w:rsid w:val="00CC45A3"/>
    <w:rsid w:val="00CC6345"/>
    <w:rsid w:val="00CC6F5A"/>
    <w:rsid w:val="00CD00EC"/>
    <w:rsid w:val="00CD0AB5"/>
    <w:rsid w:val="00CD27BC"/>
    <w:rsid w:val="00CD4F9B"/>
    <w:rsid w:val="00CD5A39"/>
    <w:rsid w:val="00CD5F8A"/>
    <w:rsid w:val="00CD641C"/>
    <w:rsid w:val="00CD7442"/>
    <w:rsid w:val="00CD798E"/>
    <w:rsid w:val="00CD7D42"/>
    <w:rsid w:val="00CE0506"/>
    <w:rsid w:val="00CE1E87"/>
    <w:rsid w:val="00CE1F0E"/>
    <w:rsid w:val="00CE1FDE"/>
    <w:rsid w:val="00CE24F9"/>
    <w:rsid w:val="00CE2FF0"/>
    <w:rsid w:val="00CE3AB6"/>
    <w:rsid w:val="00CE3D15"/>
    <w:rsid w:val="00CE54D5"/>
    <w:rsid w:val="00CE5538"/>
    <w:rsid w:val="00CF01FE"/>
    <w:rsid w:val="00CF1C90"/>
    <w:rsid w:val="00CF241F"/>
    <w:rsid w:val="00CF30AB"/>
    <w:rsid w:val="00CF345E"/>
    <w:rsid w:val="00CF4441"/>
    <w:rsid w:val="00CF524F"/>
    <w:rsid w:val="00CF5D8E"/>
    <w:rsid w:val="00CF627E"/>
    <w:rsid w:val="00CF6A6D"/>
    <w:rsid w:val="00CF7525"/>
    <w:rsid w:val="00CF7C7E"/>
    <w:rsid w:val="00D0038F"/>
    <w:rsid w:val="00D0055E"/>
    <w:rsid w:val="00D04108"/>
    <w:rsid w:val="00D0457C"/>
    <w:rsid w:val="00D04924"/>
    <w:rsid w:val="00D05C6C"/>
    <w:rsid w:val="00D06014"/>
    <w:rsid w:val="00D061BB"/>
    <w:rsid w:val="00D07143"/>
    <w:rsid w:val="00D10257"/>
    <w:rsid w:val="00D10C5B"/>
    <w:rsid w:val="00D10CE1"/>
    <w:rsid w:val="00D11235"/>
    <w:rsid w:val="00D1221C"/>
    <w:rsid w:val="00D125EC"/>
    <w:rsid w:val="00D13062"/>
    <w:rsid w:val="00D13502"/>
    <w:rsid w:val="00D13E58"/>
    <w:rsid w:val="00D15475"/>
    <w:rsid w:val="00D16031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4F20"/>
    <w:rsid w:val="00D357C5"/>
    <w:rsid w:val="00D4002C"/>
    <w:rsid w:val="00D406FF"/>
    <w:rsid w:val="00D40FE8"/>
    <w:rsid w:val="00D4131D"/>
    <w:rsid w:val="00D42DF7"/>
    <w:rsid w:val="00D43057"/>
    <w:rsid w:val="00D4314D"/>
    <w:rsid w:val="00D43589"/>
    <w:rsid w:val="00D43D41"/>
    <w:rsid w:val="00D45B83"/>
    <w:rsid w:val="00D463F1"/>
    <w:rsid w:val="00D4785C"/>
    <w:rsid w:val="00D47ED1"/>
    <w:rsid w:val="00D50A2A"/>
    <w:rsid w:val="00D5159A"/>
    <w:rsid w:val="00D51F95"/>
    <w:rsid w:val="00D5245B"/>
    <w:rsid w:val="00D524D9"/>
    <w:rsid w:val="00D53A43"/>
    <w:rsid w:val="00D53BC3"/>
    <w:rsid w:val="00D5472E"/>
    <w:rsid w:val="00D54EA1"/>
    <w:rsid w:val="00D55179"/>
    <w:rsid w:val="00D55DB9"/>
    <w:rsid w:val="00D5633A"/>
    <w:rsid w:val="00D57126"/>
    <w:rsid w:val="00D57924"/>
    <w:rsid w:val="00D57AFB"/>
    <w:rsid w:val="00D6117E"/>
    <w:rsid w:val="00D61E75"/>
    <w:rsid w:val="00D63ED6"/>
    <w:rsid w:val="00D64140"/>
    <w:rsid w:val="00D65263"/>
    <w:rsid w:val="00D654ED"/>
    <w:rsid w:val="00D65D8B"/>
    <w:rsid w:val="00D665DE"/>
    <w:rsid w:val="00D6736D"/>
    <w:rsid w:val="00D71971"/>
    <w:rsid w:val="00D72C78"/>
    <w:rsid w:val="00D730CA"/>
    <w:rsid w:val="00D74446"/>
    <w:rsid w:val="00D75896"/>
    <w:rsid w:val="00D7658F"/>
    <w:rsid w:val="00D769B9"/>
    <w:rsid w:val="00D77291"/>
    <w:rsid w:val="00D773BE"/>
    <w:rsid w:val="00D77C43"/>
    <w:rsid w:val="00D77C67"/>
    <w:rsid w:val="00D829FC"/>
    <w:rsid w:val="00D82A8D"/>
    <w:rsid w:val="00D85334"/>
    <w:rsid w:val="00D91878"/>
    <w:rsid w:val="00D93C7D"/>
    <w:rsid w:val="00D9418C"/>
    <w:rsid w:val="00D94200"/>
    <w:rsid w:val="00D974F8"/>
    <w:rsid w:val="00DA0C97"/>
    <w:rsid w:val="00DA0EF3"/>
    <w:rsid w:val="00DA181C"/>
    <w:rsid w:val="00DA1A1C"/>
    <w:rsid w:val="00DA1A23"/>
    <w:rsid w:val="00DA1B29"/>
    <w:rsid w:val="00DA27A3"/>
    <w:rsid w:val="00DA3A28"/>
    <w:rsid w:val="00DA407C"/>
    <w:rsid w:val="00DA480F"/>
    <w:rsid w:val="00DA4B86"/>
    <w:rsid w:val="00DA67D8"/>
    <w:rsid w:val="00DA6C24"/>
    <w:rsid w:val="00DA749B"/>
    <w:rsid w:val="00DA7AC8"/>
    <w:rsid w:val="00DA7D06"/>
    <w:rsid w:val="00DB031F"/>
    <w:rsid w:val="00DB0E0B"/>
    <w:rsid w:val="00DB156E"/>
    <w:rsid w:val="00DB1E75"/>
    <w:rsid w:val="00DB3D4D"/>
    <w:rsid w:val="00DB4293"/>
    <w:rsid w:val="00DB4A8B"/>
    <w:rsid w:val="00DB7C2D"/>
    <w:rsid w:val="00DC09CA"/>
    <w:rsid w:val="00DC0A3A"/>
    <w:rsid w:val="00DC253C"/>
    <w:rsid w:val="00DC254F"/>
    <w:rsid w:val="00DC29D0"/>
    <w:rsid w:val="00DC3882"/>
    <w:rsid w:val="00DC6658"/>
    <w:rsid w:val="00DD0AE0"/>
    <w:rsid w:val="00DD153B"/>
    <w:rsid w:val="00DD257F"/>
    <w:rsid w:val="00DD25A4"/>
    <w:rsid w:val="00DD2E01"/>
    <w:rsid w:val="00DD4BAE"/>
    <w:rsid w:val="00DD5C54"/>
    <w:rsid w:val="00DD60B3"/>
    <w:rsid w:val="00DD648D"/>
    <w:rsid w:val="00DD7636"/>
    <w:rsid w:val="00DE1238"/>
    <w:rsid w:val="00DE1707"/>
    <w:rsid w:val="00DE3A68"/>
    <w:rsid w:val="00DE4540"/>
    <w:rsid w:val="00DE6792"/>
    <w:rsid w:val="00DF0360"/>
    <w:rsid w:val="00DF0B44"/>
    <w:rsid w:val="00DF1EDD"/>
    <w:rsid w:val="00DF45B9"/>
    <w:rsid w:val="00DF5989"/>
    <w:rsid w:val="00DF5B11"/>
    <w:rsid w:val="00E004BB"/>
    <w:rsid w:val="00E00612"/>
    <w:rsid w:val="00E01A80"/>
    <w:rsid w:val="00E01B8C"/>
    <w:rsid w:val="00E01D91"/>
    <w:rsid w:val="00E02380"/>
    <w:rsid w:val="00E02696"/>
    <w:rsid w:val="00E03656"/>
    <w:rsid w:val="00E03676"/>
    <w:rsid w:val="00E03FEB"/>
    <w:rsid w:val="00E06308"/>
    <w:rsid w:val="00E07778"/>
    <w:rsid w:val="00E07B4D"/>
    <w:rsid w:val="00E21BAD"/>
    <w:rsid w:val="00E2284B"/>
    <w:rsid w:val="00E231D1"/>
    <w:rsid w:val="00E26002"/>
    <w:rsid w:val="00E26A7E"/>
    <w:rsid w:val="00E26C86"/>
    <w:rsid w:val="00E26FB3"/>
    <w:rsid w:val="00E30816"/>
    <w:rsid w:val="00E3135A"/>
    <w:rsid w:val="00E324C1"/>
    <w:rsid w:val="00E32F83"/>
    <w:rsid w:val="00E3352C"/>
    <w:rsid w:val="00E336A8"/>
    <w:rsid w:val="00E34AEA"/>
    <w:rsid w:val="00E34D7F"/>
    <w:rsid w:val="00E3547A"/>
    <w:rsid w:val="00E3567C"/>
    <w:rsid w:val="00E35A45"/>
    <w:rsid w:val="00E360E2"/>
    <w:rsid w:val="00E43438"/>
    <w:rsid w:val="00E44455"/>
    <w:rsid w:val="00E44EC1"/>
    <w:rsid w:val="00E450C5"/>
    <w:rsid w:val="00E4570F"/>
    <w:rsid w:val="00E45742"/>
    <w:rsid w:val="00E465CC"/>
    <w:rsid w:val="00E477B7"/>
    <w:rsid w:val="00E47CD2"/>
    <w:rsid w:val="00E501DF"/>
    <w:rsid w:val="00E5183C"/>
    <w:rsid w:val="00E531D0"/>
    <w:rsid w:val="00E54709"/>
    <w:rsid w:val="00E55EA7"/>
    <w:rsid w:val="00E561F9"/>
    <w:rsid w:val="00E57953"/>
    <w:rsid w:val="00E60B52"/>
    <w:rsid w:val="00E60F09"/>
    <w:rsid w:val="00E6185F"/>
    <w:rsid w:val="00E6221F"/>
    <w:rsid w:val="00E63D09"/>
    <w:rsid w:val="00E6437F"/>
    <w:rsid w:val="00E64AE5"/>
    <w:rsid w:val="00E65BA8"/>
    <w:rsid w:val="00E702AD"/>
    <w:rsid w:val="00E70FE7"/>
    <w:rsid w:val="00E71344"/>
    <w:rsid w:val="00E7138E"/>
    <w:rsid w:val="00E725A4"/>
    <w:rsid w:val="00E727AA"/>
    <w:rsid w:val="00E7326C"/>
    <w:rsid w:val="00E73866"/>
    <w:rsid w:val="00E739E6"/>
    <w:rsid w:val="00E7454C"/>
    <w:rsid w:val="00E74D9F"/>
    <w:rsid w:val="00E751EE"/>
    <w:rsid w:val="00E75D37"/>
    <w:rsid w:val="00E766D1"/>
    <w:rsid w:val="00E80D5F"/>
    <w:rsid w:val="00E83516"/>
    <w:rsid w:val="00E83773"/>
    <w:rsid w:val="00E83DD3"/>
    <w:rsid w:val="00E84D9F"/>
    <w:rsid w:val="00E84EB0"/>
    <w:rsid w:val="00E85084"/>
    <w:rsid w:val="00E8517E"/>
    <w:rsid w:val="00E8695C"/>
    <w:rsid w:val="00E905D0"/>
    <w:rsid w:val="00E90B82"/>
    <w:rsid w:val="00E91832"/>
    <w:rsid w:val="00E91BC1"/>
    <w:rsid w:val="00E92FB5"/>
    <w:rsid w:val="00E93599"/>
    <w:rsid w:val="00E9481A"/>
    <w:rsid w:val="00E94E4F"/>
    <w:rsid w:val="00E9525F"/>
    <w:rsid w:val="00E95293"/>
    <w:rsid w:val="00E95AE1"/>
    <w:rsid w:val="00E96080"/>
    <w:rsid w:val="00EA02F9"/>
    <w:rsid w:val="00EA03A2"/>
    <w:rsid w:val="00EA0F43"/>
    <w:rsid w:val="00EA1CF1"/>
    <w:rsid w:val="00EA2004"/>
    <w:rsid w:val="00EA3DC3"/>
    <w:rsid w:val="00EA5154"/>
    <w:rsid w:val="00EA51FA"/>
    <w:rsid w:val="00EA6087"/>
    <w:rsid w:val="00EA67CD"/>
    <w:rsid w:val="00EA6C8B"/>
    <w:rsid w:val="00EA732C"/>
    <w:rsid w:val="00EA7BA7"/>
    <w:rsid w:val="00EB092C"/>
    <w:rsid w:val="00EB27C7"/>
    <w:rsid w:val="00EB76EF"/>
    <w:rsid w:val="00EB7C00"/>
    <w:rsid w:val="00EC1192"/>
    <w:rsid w:val="00EC1EC9"/>
    <w:rsid w:val="00EC37F6"/>
    <w:rsid w:val="00EC7746"/>
    <w:rsid w:val="00EC7AD5"/>
    <w:rsid w:val="00ED050B"/>
    <w:rsid w:val="00ED0F4D"/>
    <w:rsid w:val="00ED1BEE"/>
    <w:rsid w:val="00ED1C1B"/>
    <w:rsid w:val="00ED1EA7"/>
    <w:rsid w:val="00ED1F76"/>
    <w:rsid w:val="00ED26CA"/>
    <w:rsid w:val="00ED274E"/>
    <w:rsid w:val="00ED292B"/>
    <w:rsid w:val="00ED3B1C"/>
    <w:rsid w:val="00ED51E6"/>
    <w:rsid w:val="00ED5A81"/>
    <w:rsid w:val="00ED63B4"/>
    <w:rsid w:val="00ED6781"/>
    <w:rsid w:val="00ED7119"/>
    <w:rsid w:val="00ED7FAA"/>
    <w:rsid w:val="00EE0159"/>
    <w:rsid w:val="00EE11F0"/>
    <w:rsid w:val="00EE2290"/>
    <w:rsid w:val="00EE3DEA"/>
    <w:rsid w:val="00EE4481"/>
    <w:rsid w:val="00EE507D"/>
    <w:rsid w:val="00EE529E"/>
    <w:rsid w:val="00EE5F22"/>
    <w:rsid w:val="00EE6CE2"/>
    <w:rsid w:val="00EE78E8"/>
    <w:rsid w:val="00EE7B7B"/>
    <w:rsid w:val="00EE7C47"/>
    <w:rsid w:val="00EF0F71"/>
    <w:rsid w:val="00EF201D"/>
    <w:rsid w:val="00EF3801"/>
    <w:rsid w:val="00EF38DF"/>
    <w:rsid w:val="00EF4533"/>
    <w:rsid w:val="00EF568E"/>
    <w:rsid w:val="00EF57B9"/>
    <w:rsid w:val="00EF6B75"/>
    <w:rsid w:val="00EF7259"/>
    <w:rsid w:val="00F0142E"/>
    <w:rsid w:val="00F017EA"/>
    <w:rsid w:val="00F032F6"/>
    <w:rsid w:val="00F0400E"/>
    <w:rsid w:val="00F04167"/>
    <w:rsid w:val="00F043F5"/>
    <w:rsid w:val="00F05E2B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5051"/>
    <w:rsid w:val="00F159A2"/>
    <w:rsid w:val="00F16223"/>
    <w:rsid w:val="00F1699A"/>
    <w:rsid w:val="00F16DFE"/>
    <w:rsid w:val="00F20D9A"/>
    <w:rsid w:val="00F212F9"/>
    <w:rsid w:val="00F23E51"/>
    <w:rsid w:val="00F26B50"/>
    <w:rsid w:val="00F26F8D"/>
    <w:rsid w:val="00F2736E"/>
    <w:rsid w:val="00F278AC"/>
    <w:rsid w:val="00F308A7"/>
    <w:rsid w:val="00F30E17"/>
    <w:rsid w:val="00F30F09"/>
    <w:rsid w:val="00F31DDB"/>
    <w:rsid w:val="00F3374E"/>
    <w:rsid w:val="00F3424A"/>
    <w:rsid w:val="00F3490C"/>
    <w:rsid w:val="00F35F39"/>
    <w:rsid w:val="00F3639C"/>
    <w:rsid w:val="00F372BC"/>
    <w:rsid w:val="00F3751D"/>
    <w:rsid w:val="00F37A02"/>
    <w:rsid w:val="00F40140"/>
    <w:rsid w:val="00F40845"/>
    <w:rsid w:val="00F4349B"/>
    <w:rsid w:val="00F43C25"/>
    <w:rsid w:val="00F4434F"/>
    <w:rsid w:val="00F453E8"/>
    <w:rsid w:val="00F46472"/>
    <w:rsid w:val="00F46C4D"/>
    <w:rsid w:val="00F504F0"/>
    <w:rsid w:val="00F51B4F"/>
    <w:rsid w:val="00F5256D"/>
    <w:rsid w:val="00F529C1"/>
    <w:rsid w:val="00F54A0E"/>
    <w:rsid w:val="00F54E5B"/>
    <w:rsid w:val="00F54FD7"/>
    <w:rsid w:val="00F559BE"/>
    <w:rsid w:val="00F55CBB"/>
    <w:rsid w:val="00F57C80"/>
    <w:rsid w:val="00F60310"/>
    <w:rsid w:val="00F60A9B"/>
    <w:rsid w:val="00F63584"/>
    <w:rsid w:val="00F643C7"/>
    <w:rsid w:val="00F649EC"/>
    <w:rsid w:val="00F64A17"/>
    <w:rsid w:val="00F64F2B"/>
    <w:rsid w:val="00F6577F"/>
    <w:rsid w:val="00F65D64"/>
    <w:rsid w:val="00F65EAC"/>
    <w:rsid w:val="00F66569"/>
    <w:rsid w:val="00F666A2"/>
    <w:rsid w:val="00F66E28"/>
    <w:rsid w:val="00F71DD9"/>
    <w:rsid w:val="00F7204B"/>
    <w:rsid w:val="00F721F7"/>
    <w:rsid w:val="00F73A2B"/>
    <w:rsid w:val="00F73DE7"/>
    <w:rsid w:val="00F77037"/>
    <w:rsid w:val="00F8042B"/>
    <w:rsid w:val="00F828CF"/>
    <w:rsid w:val="00F82E91"/>
    <w:rsid w:val="00F83318"/>
    <w:rsid w:val="00F8364C"/>
    <w:rsid w:val="00F839D1"/>
    <w:rsid w:val="00F840C5"/>
    <w:rsid w:val="00F8432C"/>
    <w:rsid w:val="00F84720"/>
    <w:rsid w:val="00F87335"/>
    <w:rsid w:val="00F879C7"/>
    <w:rsid w:val="00F900ED"/>
    <w:rsid w:val="00F91175"/>
    <w:rsid w:val="00F9145C"/>
    <w:rsid w:val="00F91A8E"/>
    <w:rsid w:val="00F92D9D"/>
    <w:rsid w:val="00F931F9"/>
    <w:rsid w:val="00F94B5D"/>
    <w:rsid w:val="00F950B1"/>
    <w:rsid w:val="00F950E5"/>
    <w:rsid w:val="00F95D1E"/>
    <w:rsid w:val="00F96FFE"/>
    <w:rsid w:val="00FA1B8C"/>
    <w:rsid w:val="00FA3787"/>
    <w:rsid w:val="00FA42C2"/>
    <w:rsid w:val="00FA5656"/>
    <w:rsid w:val="00FB1175"/>
    <w:rsid w:val="00FB2B4A"/>
    <w:rsid w:val="00FB346F"/>
    <w:rsid w:val="00FB3BD6"/>
    <w:rsid w:val="00FB3DFB"/>
    <w:rsid w:val="00FB3EE3"/>
    <w:rsid w:val="00FB4ACA"/>
    <w:rsid w:val="00FB5A10"/>
    <w:rsid w:val="00FB5FBD"/>
    <w:rsid w:val="00FB634F"/>
    <w:rsid w:val="00FB6732"/>
    <w:rsid w:val="00FB687E"/>
    <w:rsid w:val="00FB7B1B"/>
    <w:rsid w:val="00FB7E18"/>
    <w:rsid w:val="00FC1294"/>
    <w:rsid w:val="00FC2E66"/>
    <w:rsid w:val="00FC3F8A"/>
    <w:rsid w:val="00FC4205"/>
    <w:rsid w:val="00FC58CE"/>
    <w:rsid w:val="00FC6275"/>
    <w:rsid w:val="00FC67B0"/>
    <w:rsid w:val="00FC6D08"/>
    <w:rsid w:val="00FD00A5"/>
    <w:rsid w:val="00FD1E71"/>
    <w:rsid w:val="00FD20BD"/>
    <w:rsid w:val="00FD5883"/>
    <w:rsid w:val="00FD6354"/>
    <w:rsid w:val="00FD7690"/>
    <w:rsid w:val="00FE0822"/>
    <w:rsid w:val="00FE2B58"/>
    <w:rsid w:val="00FE2DDA"/>
    <w:rsid w:val="00FE5226"/>
    <w:rsid w:val="00FE749D"/>
    <w:rsid w:val="00FE7585"/>
    <w:rsid w:val="00FE7915"/>
    <w:rsid w:val="00FF031B"/>
    <w:rsid w:val="00FF13FE"/>
    <w:rsid w:val="00FF163F"/>
    <w:rsid w:val="00FF2CA2"/>
    <w:rsid w:val="00FF367C"/>
    <w:rsid w:val="00FF36C7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658"/>
    <w:rPr>
      <w:rFonts w:ascii="Times New Roman" w:hAnsi="Times New Roman" w:cs="Times New Roman"/>
      <w:lang w:eastAsia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6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jkowska@linde-mh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_Flow_SignoffStatus xmlns="8027b3d8-c99e-49e4-8c56-683be0edfd5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8" ma:contentTypeDescription="Ein neues Dokument erstellen." ma:contentTypeScope="" ma:versionID="beb42bff78a13f140366c19227f85e6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09d9347e66400eef5197148b302f5e1c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55E47-BE10-4A21-986D-4E911E232C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4.xml><?xml version="1.0" encoding="utf-8"?>
<ds:datastoreItem xmlns:ds="http://schemas.openxmlformats.org/officeDocument/2006/customXml" ds:itemID="{245E6B6E-A729-4758-86C1-075B8444E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460</Words>
  <Characters>2766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3220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cp:lastPrinted>2024-03-10T19:34:00Z</cp:lastPrinted>
  <dcterms:created xsi:type="dcterms:W3CDTF">2024-03-22T14:47:00Z</dcterms:created>
  <dcterms:modified xsi:type="dcterms:W3CDTF">2024-03-22T14:47:00Z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